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D2" w:rsidRDefault="00ED51D2" w:rsidP="00427453">
      <w:pPr>
        <w:spacing w:after="40"/>
        <w:rPr>
          <w:rFonts w:ascii="Tahoma" w:hAnsi="Tahoma" w:cs="Tahoma"/>
          <w:sz w:val="20"/>
          <w:szCs w:val="20"/>
        </w:rPr>
      </w:pPr>
      <w:bookmarkStart w:id="0" w:name="OLE_LINK1"/>
      <w:bookmarkStart w:id="1" w:name="OLE_LINK2"/>
    </w:p>
    <w:p w:rsidR="00A432A8" w:rsidRPr="003B54A7" w:rsidRDefault="00A432A8" w:rsidP="00427453">
      <w:pPr>
        <w:spacing w:after="40"/>
        <w:rPr>
          <w:rFonts w:ascii="Tahoma" w:hAnsi="Tahoma" w:cs="Tahoma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E37F70" w:rsidRPr="00EE1276" w:rsidTr="006B155B">
        <w:tc>
          <w:tcPr>
            <w:tcW w:w="9214" w:type="dxa"/>
            <w:shd w:val="clear" w:color="auto" w:fill="D9D9D9"/>
            <w:vAlign w:val="center"/>
          </w:tcPr>
          <w:p w:rsidR="00E37F70" w:rsidRPr="00EE1276" w:rsidRDefault="00E37F70" w:rsidP="006259DD">
            <w:pPr>
              <w:pStyle w:val="Tekstprzypisudolnego"/>
              <w:spacing w:after="40"/>
              <w:jc w:val="right"/>
              <w:rPr>
                <w:rFonts w:cs="Tahoma"/>
                <w:b/>
              </w:rPr>
            </w:pPr>
            <w:r w:rsidRPr="00EE1276">
              <w:rPr>
                <w:rFonts w:cs="Tahoma"/>
                <w:b/>
              </w:rPr>
              <w:br w:type="page"/>
              <w:t xml:space="preserve">Załącznik nr </w:t>
            </w:r>
            <w:r w:rsidR="006259DD" w:rsidRPr="00EE1276">
              <w:rPr>
                <w:rFonts w:cs="Tahoma"/>
                <w:b/>
              </w:rPr>
              <w:t>3</w:t>
            </w:r>
            <w:r w:rsidRPr="00EE1276">
              <w:rPr>
                <w:rFonts w:cs="Tahoma"/>
                <w:b/>
              </w:rPr>
              <w:t xml:space="preserve"> do SIWZ</w:t>
            </w:r>
          </w:p>
        </w:tc>
      </w:tr>
      <w:tr w:rsidR="00E37F70" w:rsidRPr="003B54A7" w:rsidTr="00C5315F">
        <w:trPr>
          <w:trHeight w:val="842"/>
        </w:trPr>
        <w:tc>
          <w:tcPr>
            <w:tcW w:w="9214" w:type="dxa"/>
            <w:shd w:val="clear" w:color="auto" w:fill="D9D9D9"/>
            <w:vAlign w:val="center"/>
          </w:tcPr>
          <w:p w:rsidR="00E37F70" w:rsidRPr="003B54A7" w:rsidRDefault="00E37F70" w:rsidP="00427453">
            <w:pPr>
              <w:pStyle w:val="Nagwek1"/>
              <w:spacing w:before="0" w:after="40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3B54A7">
              <w:rPr>
                <w:rFonts w:ascii="Tahoma" w:hAnsi="Tahoma" w:cs="Tahoma"/>
                <w:b w:val="0"/>
                <w:sz w:val="20"/>
                <w:szCs w:val="20"/>
              </w:rPr>
              <w:t>OŚWIADCZENIE O BRAKU PODSTAW DO WYKLUCZENIA</w:t>
            </w:r>
            <w:r w:rsidR="00CE44C8" w:rsidRPr="003B54A7">
              <w:rPr>
                <w:rFonts w:ascii="Tahoma" w:hAnsi="Tahoma" w:cs="Tahoma"/>
                <w:b w:val="0"/>
                <w:sz w:val="20"/>
                <w:szCs w:val="20"/>
              </w:rPr>
              <w:t xml:space="preserve"> / I SPEŁNIENIA WARUNKÓW UDZIAŁU W POSTĘPOWANIU</w:t>
            </w:r>
          </w:p>
        </w:tc>
      </w:tr>
    </w:tbl>
    <w:p w:rsidR="00E37F70" w:rsidRPr="003B54A7" w:rsidRDefault="00E37F70" w:rsidP="00427453">
      <w:pPr>
        <w:spacing w:after="40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9284" w:type="dxa"/>
        <w:tblLayout w:type="fixed"/>
        <w:tblLook w:val="04A0"/>
      </w:tblPr>
      <w:tblGrid>
        <w:gridCol w:w="9284"/>
      </w:tblGrid>
      <w:tr w:rsidR="00E37F70" w:rsidRPr="003B54A7" w:rsidTr="00F35C4C">
        <w:trPr>
          <w:trHeight w:val="429"/>
        </w:trPr>
        <w:tc>
          <w:tcPr>
            <w:tcW w:w="9284" w:type="dxa"/>
          </w:tcPr>
          <w:p w:rsidR="003B54A7" w:rsidRPr="003B54A7" w:rsidRDefault="00E37F70" w:rsidP="003B54A7">
            <w:pPr>
              <w:spacing w:after="40"/>
              <w:jc w:val="center"/>
              <w:rPr>
                <w:rFonts w:ascii="Tahoma" w:hAnsi="Tahoma" w:cs="Tahoma"/>
              </w:rPr>
            </w:pPr>
            <w:r w:rsidRPr="003B54A7">
              <w:rPr>
                <w:rFonts w:ascii="Tahoma" w:hAnsi="Tahoma" w:cs="Tahoma"/>
              </w:rPr>
              <w:t>Przystępując do postępowania</w:t>
            </w:r>
          </w:p>
          <w:p w:rsidR="00A15A7C" w:rsidRPr="00A15A7C" w:rsidRDefault="00A15A7C" w:rsidP="00A15A7C">
            <w:pPr>
              <w:pStyle w:val="NormalnyWeb"/>
              <w:spacing w:after="0"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</w:t>
            </w:r>
            <w:r w:rsidR="00E37F70" w:rsidRPr="003B54A7">
              <w:rPr>
                <w:rFonts w:ascii="Tahoma" w:hAnsi="Tahoma" w:cs="Tahoma"/>
                <w:b/>
              </w:rPr>
              <w:t>a</w:t>
            </w:r>
            <w:r>
              <w:rPr>
                <w:rFonts w:ascii="Tahoma" w:hAnsi="Tahoma" w:cs="Tahoma"/>
                <w:b/>
              </w:rPr>
              <w:t xml:space="preserve">: </w:t>
            </w:r>
            <w:r w:rsidR="00533DD8">
              <w:rPr>
                <w:rFonts w:ascii="Tahoma" w:hAnsi="Tahoma" w:cs="Tahoma"/>
                <w:b/>
                <w:bCs/>
                <w:color w:val="000000"/>
                <w:shd w:val="clear" w:color="auto" w:fill="FFFFFF"/>
              </w:rPr>
              <w:t>D</w:t>
            </w:r>
            <w:r w:rsidRPr="00A15A7C">
              <w:rPr>
                <w:rFonts w:ascii="Tahoma" w:hAnsi="Tahoma" w:cs="Tahoma"/>
                <w:b/>
                <w:bCs/>
                <w:color w:val="000000"/>
                <w:shd w:val="clear" w:color="auto" w:fill="FFFFFF"/>
              </w:rPr>
              <w:t xml:space="preserve">ostawę </w:t>
            </w:r>
            <w:r w:rsidR="00533DD8">
              <w:rPr>
                <w:rFonts w:ascii="Tahoma" w:hAnsi="Tahoma" w:cs="Tahoma"/>
                <w:b/>
                <w:bCs/>
                <w:color w:val="000000"/>
              </w:rPr>
              <w:t>zestawu do radiografii cyfrowej</w:t>
            </w:r>
            <w:r w:rsidR="00A16517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  <w:p w:rsidR="006259DD" w:rsidRPr="003B54A7" w:rsidRDefault="006259DD" w:rsidP="00A15A7C">
            <w:pPr>
              <w:spacing w:after="40"/>
              <w:rPr>
                <w:rFonts w:ascii="Tahoma" w:hAnsi="Tahoma" w:cs="Tahoma"/>
              </w:rPr>
            </w:pPr>
          </w:p>
          <w:p w:rsidR="00E37F70" w:rsidRPr="003B54A7" w:rsidRDefault="00E37F70" w:rsidP="003B54A7">
            <w:pPr>
              <w:spacing w:after="40"/>
              <w:jc w:val="center"/>
              <w:rPr>
                <w:rFonts w:ascii="Tahoma" w:hAnsi="Tahoma" w:cs="Tahoma"/>
              </w:rPr>
            </w:pPr>
          </w:p>
        </w:tc>
      </w:tr>
      <w:tr w:rsidR="00E37F70" w:rsidRPr="003B54A7" w:rsidTr="00F35C4C">
        <w:trPr>
          <w:trHeight w:val="1284"/>
        </w:trPr>
        <w:tc>
          <w:tcPr>
            <w:tcW w:w="9284" w:type="dxa"/>
          </w:tcPr>
          <w:p w:rsidR="00E37F70" w:rsidRPr="003B54A7" w:rsidRDefault="00E37F70" w:rsidP="003B54A7">
            <w:pPr>
              <w:spacing w:after="40" w:line="360" w:lineRule="auto"/>
              <w:rPr>
                <w:rFonts w:ascii="Tahoma" w:hAnsi="Tahoma" w:cs="Tahoma"/>
              </w:rPr>
            </w:pPr>
            <w:r w:rsidRPr="003B54A7">
              <w:rPr>
                <w:rFonts w:ascii="Tahoma" w:hAnsi="Tahoma" w:cs="Tahoma"/>
              </w:rPr>
              <w:t>działając w imieniu Wykonawcy:…………………………………………………………………………………………………………………………</w:t>
            </w:r>
            <w:r w:rsidR="003B54A7" w:rsidRPr="003B54A7">
              <w:rPr>
                <w:rFonts w:ascii="Tahoma" w:hAnsi="Tahoma" w:cs="Tahoma"/>
              </w:rPr>
              <w:t>………………………………………………………………………………………………</w:t>
            </w:r>
            <w:r w:rsidR="007B5A41">
              <w:rPr>
                <w:rFonts w:ascii="Tahoma" w:hAnsi="Tahoma" w:cs="Tahoma"/>
              </w:rPr>
              <w:t>…………………………………………………….</w:t>
            </w:r>
            <w:r w:rsidR="003B54A7" w:rsidRPr="003B54A7">
              <w:rPr>
                <w:rFonts w:ascii="Tahoma" w:hAnsi="Tahoma" w:cs="Tahoma"/>
              </w:rPr>
              <w:t>.</w:t>
            </w:r>
          </w:p>
          <w:p w:rsidR="00E37F70" w:rsidRPr="003B54A7" w:rsidRDefault="00E37F70" w:rsidP="00427453">
            <w:pPr>
              <w:spacing w:after="40"/>
              <w:jc w:val="center"/>
              <w:rPr>
                <w:rFonts w:ascii="Tahoma" w:hAnsi="Tahoma" w:cs="Tahoma"/>
              </w:rPr>
            </w:pPr>
            <w:r w:rsidRPr="003B54A7">
              <w:rPr>
                <w:rFonts w:ascii="Tahoma" w:hAnsi="Tahoma" w:cs="Tahoma"/>
              </w:rPr>
              <w:t>(podać nazwę i adres Wykonawcy)</w:t>
            </w:r>
          </w:p>
        </w:tc>
      </w:tr>
      <w:tr w:rsidR="00E37F70" w:rsidRPr="003B54A7" w:rsidTr="00F35C4C">
        <w:trPr>
          <w:trHeight w:val="803"/>
        </w:trPr>
        <w:tc>
          <w:tcPr>
            <w:tcW w:w="9284" w:type="dxa"/>
          </w:tcPr>
          <w:p w:rsidR="00E37F70" w:rsidRPr="00232CFE" w:rsidRDefault="00E37F70" w:rsidP="00232CFE">
            <w:pPr>
              <w:spacing w:after="40"/>
              <w:jc w:val="center"/>
              <w:rPr>
                <w:rFonts w:ascii="Tahoma" w:hAnsi="Tahoma" w:cs="Tahoma"/>
                <w:b/>
              </w:rPr>
            </w:pPr>
            <w:r w:rsidRPr="00232CFE">
              <w:rPr>
                <w:rFonts w:ascii="Tahoma" w:hAnsi="Tahoma" w:cs="Tahoma"/>
                <w:b/>
              </w:rPr>
              <w:t xml:space="preserve">Oświadczam, że </w:t>
            </w:r>
            <w:r w:rsidRPr="00232CFE">
              <w:rPr>
                <w:rFonts w:ascii="Tahoma" w:hAnsi="Tahoma" w:cs="Tahoma"/>
                <w:b/>
                <w:color w:val="000000" w:themeColor="text1"/>
              </w:rPr>
              <w:t>na dzień składania ofert nie podlegam wykluczeniu z postępowania</w:t>
            </w:r>
            <w:r w:rsidR="00CE44C8" w:rsidRPr="00232CFE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="00154C20">
              <w:rPr>
                <w:rFonts w:ascii="Tahoma" w:hAnsi="Tahoma" w:cs="Tahoma"/>
                <w:b/>
                <w:color w:val="000000" w:themeColor="text1"/>
              </w:rPr>
              <w:t xml:space="preserve">          </w:t>
            </w:r>
            <w:r w:rsidR="00CE44C8" w:rsidRPr="00232CFE">
              <w:rPr>
                <w:rFonts w:ascii="Tahoma" w:hAnsi="Tahoma" w:cs="Tahoma"/>
                <w:b/>
                <w:color w:val="000000" w:themeColor="text1"/>
              </w:rPr>
              <w:t>i spełniam warunki udziału w postępowaniu</w:t>
            </w:r>
            <w:r w:rsidR="000E6BF2" w:rsidRPr="00232CFE">
              <w:rPr>
                <w:rFonts w:ascii="Tahoma" w:hAnsi="Tahoma" w:cs="Tahoma"/>
                <w:b/>
                <w:color w:val="000000" w:themeColor="text1"/>
              </w:rPr>
              <w:t>.</w:t>
            </w:r>
          </w:p>
        </w:tc>
      </w:tr>
      <w:tr w:rsidR="00E37F70" w:rsidRPr="003B54A7" w:rsidTr="00F35C4C">
        <w:trPr>
          <w:trHeight w:val="283"/>
        </w:trPr>
        <w:tc>
          <w:tcPr>
            <w:tcW w:w="9284" w:type="dxa"/>
          </w:tcPr>
          <w:p w:rsidR="00E37F70" w:rsidRPr="003B54A7" w:rsidRDefault="00CE44C8" w:rsidP="00427453">
            <w:pPr>
              <w:spacing w:after="40"/>
              <w:jc w:val="both"/>
              <w:rPr>
                <w:rFonts w:ascii="Tahoma" w:hAnsi="Tahoma" w:cs="Tahoma"/>
              </w:rPr>
            </w:pPr>
            <w:r w:rsidRPr="003B54A7">
              <w:rPr>
                <w:rFonts w:ascii="Tahoma" w:hAnsi="Tahoma" w:cs="Tahoma"/>
              </w:rPr>
              <w:t xml:space="preserve">W przedmiotowym postępowaniu </w:t>
            </w:r>
            <w:r w:rsidR="00D07418" w:rsidRPr="003B54A7">
              <w:rPr>
                <w:rFonts w:ascii="Tahoma" w:hAnsi="Tahoma" w:cs="Tahoma"/>
              </w:rPr>
              <w:t>Zamawia</w:t>
            </w:r>
            <w:r w:rsidR="000731B6" w:rsidRPr="003B54A7">
              <w:rPr>
                <w:rFonts w:ascii="Tahoma" w:hAnsi="Tahoma" w:cs="Tahoma"/>
              </w:rPr>
              <w:t>ją</w:t>
            </w:r>
            <w:r w:rsidR="00D07418" w:rsidRPr="003B54A7">
              <w:rPr>
                <w:rFonts w:ascii="Tahoma" w:hAnsi="Tahoma" w:cs="Tahoma"/>
              </w:rPr>
              <w:t xml:space="preserve">cy </w:t>
            </w:r>
            <w:r w:rsidRPr="003B54A7">
              <w:rPr>
                <w:rFonts w:ascii="Tahoma" w:hAnsi="Tahoma" w:cs="Tahoma"/>
              </w:rPr>
              <w:t xml:space="preserve">zgodnie z </w:t>
            </w:r>
            <w:r w:rsidRPr="00F66053">
              <w:rPr>
                <w:rFonts w:ascii="Tahoma" w:hAnsi="Tahoma" w:cs="Tahoma"/>
                <w:b/>
              </w:rPr>
              <w:t xml:space="preserve">art. 24 ust. 1 </w:t>
            </w:r>
            <w:r w:rsidR="00D07418" w:rsidRPr="00F66053">
              <w:rPr>
                <w:rFonts w:ascii="Tahoma" w:hAnsi="Tahoma" w:cs="Tahoma"/>
                <w:b/>
              </w:rPr>
              <w:t>pkt. 12-23</w:t>
            </w:r>
            <w:r w:rsidR="00F016F4">
              <w:rPr>
                <w:rFonts w:ascii="Tahoma" w:hAnsi="Tahoma" w:cs="Tahoma"/>
                <w:b/>
              </w:rPr>
              <w:t xml:space="preserve"> </w:t>
            </w:r>
            <w:r w:rsidRPr="003B54A7">
              <w:rPr>
                <w:rFonts w:ascii="Tahoma" w:hAnsi="Tahoma" w:cs="Tahoma"/>
              </w:rPr>
              <w:t xml:space="preserve">ustawy PZP </w:t>
            </w:r>
            <w:r w:rsidR="000731B6" w:rsidRPr="003B54A7">
              <w:rPr>
                <w:rFonts w:ascii="Tahoma" w:hAnsi="Tahoma" w:cs="Tahoma"/>
              </w:rPr>
              <w:t>wykluczy</w:t>
            </w:r>
            <w:r w:rsidR="00E37F70" w:rsidRPr="003B54A7">
              <w:rPr>
                <w:rFonts w:ascii="Tahoma" w:hAnsi="Tahoma" w:cs="Tahoma"/>
              </w:rPr>
              <w:t>: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 w:hanging="425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>wykonawcę, który nie wykazał spełniania warunków udziału w postępowaniu lub nie wykazał braku podstaw wykluczenia;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 w:hanging="425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>wykonawcę będącego osobą fizyczną, którego prawomocnie skazano za przestępstwo: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5"/>
              </w:numPr>
              <w:spacing w:after="40"/>
              <w:contextualSpacing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>o którym mowa w</w:t>
            </w:r>
            <w:r w:rsidRPr="003B54A7">
              <w:rPr>
                <w:rFonts w:ascii="Tahoma" w:hAnsi="Tahoma" w:cs="Tahoma"/>
                <w:bCs/>
              </w:rPr>
              <w:softHyphen/>
              <w:t xml:space="preserve"> art. 165a, art. 181–188, art. 189a, art. 218–221, art. 228–230a, art. 250a, art. 258 lub art. 270–309 ustawy z dnia 6 czerwca 1997 r. – Kodeks karny lub</w:t>
            </w:r>
            <w:r w:rsidRPr="003B54A7">
              <w:rPr>
                <w:rFonts w:ascii="Tahoma" w:hAnsi="Tahoma" w:cs="Tahoma"/>
                <w:bCs/>
              </w:rPr>
              <w:softHyphen/>
              <w:t xml:space="preserve"> art. 46 lub art. 48 ustawy z dnia 25 czerwca 2010 r. o sporcie,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5"/>
              </w:numPr>
              <w:spacing w:after="40"/>
              <w:contextualSpacing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>o charakterze terrorystycznym, o którym mowa w art. 115 § 20 ustawy z dnia 6 czerwca 1997 r. – Kodeks karny,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5"/>
              </w:numPr>
              <w:spacing w:after="40"/>
              <w:contextualSpacing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>skarbowe,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5"/>
              </w:numPr>
              <w:spacing w:after="40"/>
              <w:contextualSpacing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>o którym mowa w art. 9 lub art. 10 ustawy z dnia 15 czerwca 2012 r. o skutkach powierzania wykonywania pracy cudzoziemcom przebywającym wbrew przepisom na terytorium Rzeczypospolitej Polskiej;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</w:t>
            </w:r>
            <w:r w:rsidR="00D07418" w:rsidRPr="003B54A7">
              <w:rPr>
                <w:rFonts w:ascii="Tahoma" w:hAnsi="Tahoma" w:cs="Tahoma"/>
                <w:bCs/>
              </w:rPr>
              <w:t xml:space="preserve">stępstwo, o którym mowa </w:t>
            </w:r>
            <w:r w:rsidR="00154C20">
              <w:rPr>
                <w:rFonts w:ascii="Tahoma" w:hAnsi="Tahoma" w:cs="Tahoma"/>
                <w:bCs/>
              </w:rPr>
              <w:t xml:space="preserve">   </w:t>
            </w:r>
            <w:r w:rsidR="00D07418" w:rsidRPr="003B54A7">
              <w:rPr>
                <w:rFonts w:ascii="Tahoma" w:hAnsi="Tahoma" w:cs="Tahoma"/>
                <w:bCs/>
              </w:rPr>
              <w:t xml:space="preserve">w </w:t>
            </w:r>
            <w:proofErr w:type="spellStart"/>
            <w:r w:rsidR="00D07418" w:rsidRPr="003B54A7">
              <w:rPr>
                <w:rFonts w:ascii="Tahoma" w:hAnsi="Tahoma" w:cs="Tahoma"/>
                <w:bCs/>
              </w:rPr>
              <w:t>pkt</w:t>
            </w:r>
            <w:proofErr w:type="spellEnd"/>
            <w:r w:rsidR="00D07418" w:rsidRPr="003B54A7">
              <w:rPr>
                <w:rFonts w:ascii="Tahoma" w:hAnsi="Tahoma" w:cs="Tahoma"/>
                <w:bCs/>
              </w:rPr>
              <w:t xml:space="preserve"> 2</w:t>
            </w:r>
            <w:r w:rsidRPr="003B54A7">
              <w:rPr>
                <w:rFonts w:ascii="Tahoma" w:hAnsi="Tahoma" w:cs="Tahoma"/>
                <w:bCs/>
              </w:rPr>
              <w:t>;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 xml:space="preserve"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</w:t>
            </w:r>
            <w:r w:rsidR="00154C20">
              <w:rPr>
                <w:rFonts w:ascii="Tahoma" w:hAnsi="Tahoma" w:cs="Tahoma"/>
                <w:bCs/>
              </w:rPr>
              <w:t xml:space="preserve">   </w:t>
            </w:r>
            <w:r w:rsidRPr="003B54A7">
              <w:rPr>
                <w:rFonts w:ascii="Tahoma" w:hAnsi="Tahoma" w:cs="Tahoma"/>
                <w:bCs/>
              </w:rPr>
              <w:t>w stanie przedstawić wymaganych dokumentów;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 xml:space="preserve">wykonawcę, który bezprawnie wpływał lub próbował wpłynąć na czynności zamawiającego lub </w:t>
            </w:r>
            <w:r w:rsidRPr="003B54A7">
              <w:rPr>
                <w:rFonts w:ascii="Tahoma" w:hAnsi="Tahoma" w:cs="Tahoma"/>
                <w:bCs/>
              </w:rPr>
              <w:lastRenderedPageBreak/>
              <w:t>pozyskać informacje poufne, mogące dać mu przewagę w postępowaniu o udzielenie zamówienia;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 xml:space="preserve"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</w:t>
            </w:r>
            <w:r w:rsidR="00154C20">
              <w:rPr>
                <w:rFonts w:ascii="Tahoma" w:hAnsi="Tahoma" w:cs="Tahoma"/>
                <w:bCs/>
              </w:rPr>
              <w:t xml:space="preserve">     </w:t>
            </w:r>
            <w:r w:rsidRPr="003B54A7">
              <w:rPr>
                <w:rFonts w:ascii="Tahoma" w:hAnsi="Tahoma" w:cs="Tahoma"/>
                <w:bCs/>
              </w:rPr>
              <w:t>w inny sposób niż przez wykluczenie wykonawcy z udziału w postępowaniu;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 xml:space="preserve">wykonawcę będącego podmiotem zbiorowym, wobec którego sąd orzekł zakaz ubiegania się </w:t>
            </w:r>
            <w:r w:rsidR="002D29D2">
              <w:rPr>
                <w:rFonts w:ascii="Tahoma" w:hAnsi="Tahoma" w:cs="Tahoma"/>
                <w:bCs/>
              </w:rPr>
              <w:t xml:space="preserve">      </w:t>
            </w:r>
            <w:r w:rsidRPr="003B54A7">
              <w:rPr>
                <w:rFonts w:ascii="Tahoma" w:hAnsi="Tahoma" w:cs="Tahoma"/>
                <w:bCs/>
              </w:rPr>
              <w:t>o zamówienia publiczne na podstawie ustawy z dnia 28 października 2002 r. o odpowiedzialności podmiotów zbiorowych za czyny zabronione pod groźbą kary;</w:t>
            </w:r>
          </w:p>
          <w:p w:rsidR="00CE44C8" w:rsidRPr="003B54A7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/>
              <w:jc w:val="both"/>
              <w:rPr>
                <w:rFonts w:ascii="Tahoma" w:hAnsi="Tahoma" w:cs="Tahoma"/>
                <w:bCs/>
              </w:rPr>
            </w:pPr>
            <w:r w:rsidRPr="003B54A7">
              <w:rPr>
                <w:rFonts w:ascii="Tahoma" w:hAnsi="Tahoma" w:cs="Tahoma"/>
                <w:bCs/>
              </w:rPr>
              <w:t xml:space="preserve">wykonawcę, wobec którego orzeczono tytułem środka zapobiegawczego zakaz ubiegania się </w:t>
            </w:r>
            <w:r w:rsidR="002D29D2">
              <w:rPr>
                <w:rFonts w:ascii="Tahoma" w:hAnsi="Tahoma" w:cs="Tahoma"/>
                <w:bCs/>
              </w:rPr>
              <w:t xml:space="preserve">      </w:t>
            </w:r>
            <w:r w:rsidRPr="003B54A7">
              <w:rPr>
                <w:rFonts w:ascii="Tahoma" w:hAnsi="Tahoma" w:cs="Tahoma"/>
                <w:bCs/>
              </w:rPr>
              <w:t>o zamówienia publiczne;</w:t>
            </w:r>
          </w:p>
          <w:p w:rsidR="00CE44C8" w:rsidRDefault="00CE44C8" w:rsidP="00D05F80">
            <w:pPr>
              <w:pStyle w:val="Akapitzlist"/>
              <w:numPr>
                <w:ilvl w:val="0"/>
                <w:numId w:val="44"/>
              </w:numPr>
              <w:spacing w:after="40"/>
              <w:ind w:left="459"/>
              <w:jc w:val="both"/>
              <w:rPr>
                <w:rFonts w:ascii="Tahoma" w:hAnsi="Tahoma" w:cs="Tahoma"/>
              </w:rPr>
            </w:pPr>
            <w:r w:rsidRPr="003B54A7">
              <w:rPr>
                <w:rFonts w:ascii="Tahoma" w:hAnsi="Tahoma" w:cs="Tahoma"/>
              </w:rPr>
              <w:t xml:space="preserve">wykonawców, którzy należąc do tej samej grupy kapitałowej, w rozumieniu ustawy z dnia </w:t>
            </w:r>
            <w:r w:rsidR="002D29D2">
              <w:rPr>
                <w:rFonts w:ascii="Tahoma" w:hAnsi="Tahoma" w:cs="Tahoma"/>
              </w:rPr>
              <w:t xml:space="preserve">        </w:t>
            </w:r>
            <w:r w:rsidRPr="003B54A7">
              <w:rPr>
                <w:rFonts w:ascii="Tahoma" w:hAnsi="Tahoma" w:cs="Tahoma"/>
              </w:rPr>
              <w:t>16 lutego 2007 r. o ochronie konkurencji i konsumentów,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F66053" w:rsidRPr="003A3CB2" w:rsidRDefault="00F66053" w:rsidP="00F66053">
            <w:pPr>
              <w:pStyle w:val="Akapitzlist"/>
              <w:spacing w:after="40"/>
              <w:ind w:left="0"/>
              <w:jc w:val="both"/>
              <w:rPr>
                <w:rFonts w:ascii="Tahoma" w:hAnsi="Tahoma" w:cs="Tahoma"/>
              </w:rPr>
            </w:pPr>
            <w:r w:rsidRPr="003A3CB2">
              <w:rPr>
                <w:rFonts w:ascii="Tahoma" w:hAnsi="Tahoma" w:cs="Tahoma"/>
              </w:rPr>
              <w:t xml:space="preserve">Dodatkowo Zamawiający przewiduje wykluczenie Wykonawcy na podstawie </w:t>
            </w:r>
            <w:r w:rsidRPr="003A3CB2">
              <w:rPr>
                <w:rFonts w:ascii="Tahoma" w:hAnsi="Tahoma" w:cs="Tahoma"/>
                <w:b/>
              </w:rPr>
              <w:t xml:space="preserve">art. 24 ust. 5 </w:t>
            </w:r>
            <w:proofErr w:type="spellStart"/>
            <w:r w:rsidRPr="003A3CB2">
              <w:rPr>
                <w:rFonts w:ascii="Tahoma" w:hAnsi="Tahoma" w:cs="Tahoma"/>
                <w:b/>
              </w:rPr>
              <w:t>pkt</w:t>
            </w:r>
            <w:proofErr w:type="spellEnd"/>
            <w:r w:rsidRPr="003A3CB2">
              <w:rPr>
                <w:rFonts w:ascii="Tahoma" w:hAnsi="Tahoma" w:cs="Tahoma"/>
                <w:b/>
              </w:rPr>
              <w:t xml:space="preserve"> </w:t>
            </w:r>
            <w:r w:rsidRPr="00325EF8">
              <w:rPr>
                <w:rFonts w:ascii="Tahoma" w:hAnsi="Tahoma" w:cs="Tahoma"/>
                <w:b/>
              </w:rPr>
              <w:t>1</w:t>
            </w:r>
            <w:r w:rsidRPr="00325EF8">
              <w:rPr>
                <w:rFonts w:ascii="Tahoma" w:hAnsi="Tahoma" w:cs="Tahoma"/>
              </w:rPr>
              <w:t xml:space="preserve"> </w:t>
            </w:r>
            <w:r w:rsidR="00325EF8" w:rsidRPr="00325EF8">
              <w:rPr>
                <w:rFonts w:ascii="Tahoma" w:hAnsi="Tahoma" w:cs="Tahoma"/>
                <w:b/>
              </w:rPr>
              <w:t>i 8</w:t>
            </w:r>
            <w:r w:rsidR="00325EF8">
              <w:rPr>
                <w:rFonts w:ascii="Tahoma" w:hAnsi="Tahoma" w:cs="Tahoma"/>
              </w:rPr>
              <w:t xml:space="preserve"> </w:t>
            </w:r>
            <w:r w:rsidRPr="003A3CB2">
              <w:rPr>
                <w:rFonts w:ascii="Tahoma" w:hAnsi="Tahoma" w:cs="Tahoma"/>
              </w:rPr>
              <w:t>ustawy PZP:</w:t>
            </w:r>
          </w:p>
          <w:p w:rsidR="00325EF8" w:rsidRDefault="00F66053" w:rsidP="00F66053">
            <w:pPr>
              <w:pStyle w:val="Akapitzlist"/>
              <w:numPr>
                <w:ilvl w:val="0"/>
                <w:numId w:val="62"/>
              </w:numPr>
              <w:spacing w:after="40"/>
              <w:jc w:val="both"/>
              <w:rPr>
                <w:rFonts w:ascii="Tahoma" w:hAnsi="Tahoma" w:cs="Tahoma"/>
              </w:rPr>
            </w:pPr>
            <w:r w:rsidRPr="003A3CB2">
              <w:rPr>
                <w:rFonts w:ascii="Tahoma" w:hAnsi="Tahoma" w:cs="Tahoma"/>
                <w:bCs/>
              </w:rPr>
              <w:t xml:space="preserve">w stosunku do którego otwarto likwidację, w zatwierdzonym przez sąd układzie </w:t>
            </w:r>
            <w:r w:rsidR="002D29D2">
              <w:rPr>
                <w:rFonts w:ascii="Tahoma" w:hAnsi="Tahoma" w:cs="Tahoma"/>
                <w:bCs/>
              </w:rPr>
              <w:t xml:space="preserve">                    </w:t>
            </w:r>
            <w:r w:rsidRPr="003A3CB2">
              <w:rPr>
                <w:rFonts w:ascii="Tahoma" w:hAnsi="Tahoma" w:cs="Tahoma"/>
                <w:bCs/>
              </w:rPr>
              <w:t xml:space="preserve">w postępowaniu restrukturyzacyjnym jest przewidziane zaspokojenie wierzycieli przez likwidację jego majątku lub sąd zarządził likwidację jego majątku w trybie art. 332 ust. 1 ustawy z dnia 15 maja 2015 r. – Prawo restrukturyzacyjne lub którego upadłość ogłoszono, </w:t>
            </w:r>
            <w:r w:rsidR="002D29D2">
              <w:rPr>
                <w:rFonts w:ascii="Tahoma" w:hAnsi="Tahoma" w:cs="Tahoma"/>
                <w:bCs/>
              </w:rPr>
              <w:t xml:space="preserve">    </w:t>
            </w:r>
            <w:r w:rsidRPr="003A3CB2">
              <w:rPr>
                <w:rFonts w:ascii="Tahoma" w:hAnsi="Tahoma" w:cs="Tahoma"/>
                <w:bCs/>
              </w:rPr>
              <w:t>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</w:t>
            </w:r>
            <w:r w:rsidRPr="003A3CB2">
              <w:rPr>
                <w:rFonts w:ascii="Tahoma" w:hAnsi="Tahoma" w:cs="Tahoma"/>
              </w:rPr>
              <w:t>,</w:t>
            </w:r>
          </w:p>
          <w:p w:rsidR="00F66053" w:rsidRDefault="00A432A8" w:rsidP="00325EF8">
            <w:pPr>
              <w:pStyle w:val="Akapitzlist"/>
              <w:numPr>
                <w:ilvl w:val="0"/>
                <w:numId w:val="62"/>
              </w:numPr>
              <w:spacing w:after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który naruszył obowiązki dotyczące płatności podatków, opłat lub składek na ubezpieczenia społeczne lub zdrowotne, co zamawiający jest w stanie wykazać za pomocą stosowanych środków dowodowych, z wyjątkiem przypadku, o którym mowa w ust. 1 </w:t>
            </w:r>
            <w:proofErr w:type="spellStart"/>
            <w:r>
              <w:rPr>
                <w:rFonts w:ascii="Tahoma" w:hAnsi="Tahoma" w:cs="Tahoma"/>
              </w:rPr>
              <w:t>pkt</w:t>
            </w:r>
            <w:proofErr w:type="spellEnd"/>
            <w:r>
              <w:rPr>
                <w:rFonts w:ascii="Tahoma" w:hAnsi="Tahoma" w:cs="Tahoma"/>
              </w:rPr>
              <w:t xml:space="preserve"> 15, chyba że wykonawca dokonał płatności należnych podatków, opłat lub składek na ubezpieczenia społeczne lub zdrowotne wraz z odsetkami lub </w:t>
            </w:r>
            <w:proofErr w:type="spellStart"/>
            <w:r>
              <w:rPr>
                <w:rFonts w:ascii="Tahoma" w:hAnsi="Tahoma" w:cs="Tahoma"/>
              </w:rPr>
              <w:t>grzywnymi</w:t>
            </w:r>
            <w:proofErr w:type="spellEnd"/>
            <w:r>
              <w:rPr>
                <w:rFonts w:ascii="Tahoma" w:hAnsi="Tahoma" w:cs="Tahoma"/>
              </w:rPr>
              <w:t xml:space="preserve"> lub zawarł wiążące porozumienie </w:t>
            </w:r>
            <w:r w:rsidR="002D29D2">
              <w:rPr>
                <w:rFonts w:ascii="Tahoma" w:hAnsi="Tahoma" w:cs="Tahoma"/>
              </w:rPr>
              <w:t xml:space="preserve">   </w:t>
            </w:r>
            <w:r>
              <w:rPr>
                <w:rFonts w:ascii="Tahoma" w:hAnsi="Tahoma" w:cs="Tahoma"/>
              </w:rPr>
              <w:t>w sprawie spłaty tych należności.</w:t>
            </w:r>
          </w:p>
          <w:p w:rsidR="00A432A8" w:rsidRPr="00325EF8" w:rsidRDefault="00A432A8" w:rsidP="00A432A8">
            <w:pPr>
              <w:pStyle w:val="Akapitzlist"/>
              <w:spacing w:after="40"/>
              <w:ind w:left="720"/>
              <w:jc w:val="both"/>
              <w:rPr>
                <w:rFonts w:ascii="Tahoma" w:hAnsi="Tahoma" w:cs="Tahoma"/>
              </w:rPr>
            </w:pPr>
          </w:p>
          <w:p w:rsidR="00F66053" w:rsidRPr="003B54A7" w:rsidRDefault="00F66053" w:rsidP="00F66053">
            <w:pPr>
              <w:pStyle w:val="Akapitzlist"/>
              <w:spacing w:after="40"/>
              <w:ind w:left="459" w:hanging="459"/>
              <w:jc w:val="both"/>
              <w:rPr>
                <w:rFonts w:ascii="Tahoma" w:hAnsi="Tahoma" w:cs="Tahoma"/>
              </w:rPr>
            </w:pPr>
          </w:p>
          <w:p w:rsidR="00D07418" w:rsidRPr="003B54A7" w:rsidRDefault="000731B6" w:rsidP="00427453">
            <w:pPr>
              <w:tabs>
                <w:tab w:val="left" w:pos="851"/>
              </w:tabs>
              <w:spacing w:after="40"/>
              <w:jc w:val="both"/>
              <w:rPr>
                <w:rFonts w:ascii="Tahoma" w:hAnsi="Tahoma" w:cs="Tahoma"/>
                <w:color w:val="000000" w:themeColor="text1"/>
              </w:rPr>
            </w:pPr>
            <w:r w:rsidRPr="003B54A7">
              <w:rPr>
                <w:rFonts w:ascii="Tahoma" w:hAnsi="Tahoma" w:cs="Tahoma"/>
                <w:color w:val="000000" w:themeColor="text1"/>
              </w:rPr>
              <w:t xml:space="preserve">Wykonawca ubiegający się o przedmiotowe zamówienie musi </w:t>
            </w:r>
            <w:r w:rsidR="00D07418" w:rsidRPr="003B54A7">
              <w:rPr>
                <w:rFonts w:ascii="Tahoma" w:hAnsi="Tahoma" w:cs="Tahoma"/>
                <w:color w:val="000000" w:themeColor="text1"/>
              </w:rPr>
              <w:t>spełnia</w:t>
            </w:r>
            <w:r w:rsidRPr="003B54A7">
              <w:rPr>
                <w:rFonts w:ascii="Tahoma" w:hAnsi="Tahoma" w:cs="Tahoma"/>
                <w:color w:val="000000" w:themeColor="text1"/>
              </w:rPr>
              <w:t xml:space="preserve">ć również </w:t>
            </w:r>
            <w:r w:rsidR="00D07418" w:rsidRPr="003B54A7">
              <w:rPr>
                <w:rFonts w:ascii="Tahoma" w:hAnsi="Tahoma" w:cs="Tahoma"/>
                <w:color w:val="000000" w:themeColor="text1"/>
              </w:rPr>
              <w:t xml:space="preserve">warunki udziału </w:t>
            </w:r>
            <w:r w:rsidR="002D29D2">
              <w:rPr>
                <w:rFonts w:ascii="Tahoma" w:hAnsi="Tahoma" w:cs="Tahoma"/>
                <w:color w:val="000000" w:themeColor="text1"/>
              </w:rPr>
              <w:t xml:space="preserve">          </w:t>
            </w:r>
            <w:r w:rsidR="00D07418" w:rsidRPr="003B54A7">
              <w:rPr>
                <w:rFonts w:ascii="Tahoma" w:hAnsi="Tahoma" w:cs="Tahoma"/>
                <w:color w:val="000000" w:themeColor="text1"/>
              </w:rPr>
              <w:t>w postępowaniu dotyczące:</w:t>
            </w:r>
          </w:p>
          <w:p w:rsidR="00D07418" w:rsidRPr="003B54A7" w:rsidRDefault="006259DD" w:rsidP="00D05F80">
            <w:pPr>
              <w:pStyle w:val="Akapitzlist"/>
              <w:numPr>
                <w:ilvl w:val="0"/>
                <w:numId w:val="48"/>
              </w:numPr>
              <w:tabs>
                <w:tab w:val="left" w:pos="459"/>
              </w:tabs>
              <w:spacing w:after="40"/>
              <w:ind w:left="459"/>
              <w:jc w:val="both"/>
              <w:rPr>
                <w:rFonts w:ascii="Tahoma" w:hAnsi="Tahoma" w:cs="Tahoma"/>
                <w:color w:val="000000" w:themeColor="text1"/>
              </w:rPr>
            </w:pPr>
            <w:r w:rsidRPr="006259DD">
              <w:rPr>
                <w:rFonts w:ascii="Tahoma" w:hAnsi="Tahoma" w:cs="Tahoma"/>
                <w:bCs/>
                <w:color w:val="000000" w:themeColor="text1"/>
              </w:rPr>
              <w:t xml:space="preserve">kompetencji lub uprawnień do prowadzenia określonej działalności zawodowej, o ile wynika to </w:t>
            </w:r>
            <w:r w:rsidR="002D29D2">
              <w:rPr>
                <w:rFonts w:ascii="Tahoma" w:hAnsi="Tahoma" w:cs="Tahoma"/>
                <w:bCs/>
                <w:color w:val="000000" w:themeColor="text1"/>
              </w:rPr>
              <w:t xml:space="preserve">    </w:t>
            </w:r>
            <w:r w:rsidRPr="006259DD">
              <w:rPr>
                <w:rFonts w:ascii="Tahoma" w:hAnsi="Tahoma" w:cs="Tahoma"/>
                <w:bCs/>
                <w:color w:val="000000" w:themeColor="text1"/>
              </w:rPr>
              <w:t>z odrębnych przepisów</w:t>
            </w:r>
            <w:r>
              <w:rPr>
                <w:rFonts w:ascii="Tahoma" w:hAnsi="Tahoma" w:cs="Tahoma"/>
                <w:b/>
                <w:bCs/>
                <w:color w:val="000000" w:themeColor="text1"/>
              </w:rPr>
              <w:t xml:space="preserve"> - </w:t>
            </w:r>
            <w:r w:rsidRPr="006259DD">
              <w:rPr>
                <w:rFonts w:ascii="Tahoma" w:hAnsi="Tahoma" w:cs="Tahoma"/>
                <w:i/>
                <w:color w:val="000000" w:themeColor="text1"/>
              </w:rPr>
              <w:t>Zamawiający nie stawia szczególnych wymagań w tym zakresie</w:t>
            </w:r>
            <w:r w:rsidR="00892042">
              <w:rPr>
                <w:rFonts w:ascii="Tahoma" w:hAnsi="Tahoma" w:cs="Tahoma"/>
                <w:color w:val="000000"/>
                <w:shd w:val="clear" w:color="auto" w:fill="FFFFFF"/>
              </w:rPr>
              <w:t>,</w:t>
            </w:r>
          </w:p>
          <w:p w:rsidR="003B54A7" w:rsidRPr="00F66053" w:rsidRDefault="00D07418" w:rsidP="003B54A7">
            <w:pPr>
              <w:pStyle w:val="Akapitzlist"/>
              <w:numPr>
                <w:ilvl w:val="0"/>
                <w:numId w:val="48"/>
              </w:numPr>
              <w:tabs>
                <w:tab w:val="left" w:pos="459"/>
              </w:tabs>
              <w:spacing w:after="40"/>
              <w:ind w:left="459"/>
              <w:jc w:val="both"/>
              <w:rPr>
                <w:rFonts w:ascii="Tahoma" w:hAnsi="Tahoma" w:cs="Tahoma"/>
                <w:i/>
                <w:color w:val="000000" w:themeColor="text1"/>
              </w:rPr>
            </w:pPr>
            <w:r w:rsidRPr="003B54A7">
              <w:rPr>
                <w:rFonts w:ascii="Tahoma" w:hAnsi="Tahoma" w:cs="Tahoma"/>
                <w:bCs/>
                <w:color w:val="000000" w:themeColor="text1"/>
              </w:rPr>
              <w:t>sytua</w:t>
            </w:r>
            <w:r w:rsidR="003B54A7" w:rsidRPr="003B54A7">
              <w:rPr>
                <w:rFonts w:ascii="Tahoma" w:hAnsi="Tahoma" w:cs="Tahoma"/>
                <w:bCs/>
                <w:color w:val="000000" w:themeColor="text1"/>
              </w:rPr>
              <w:t>cji ekonomicznej lub finansowej -</w:t>
            </w:r>
            <w:r w:rsidR="003B54A7" w:rsidRPr="00F66053">
              <w:rPr>
                <w:rFonts w:ascii="Tahoma" w:hAnsi="Tahoma" w:cs="Tahoma"/>
                <w:i/>
                <w:color w:val="000000" w:themeColor="text1"/>
                <w:shd w:val="clear" w:color="auto" w:fill="FFFFFF"/>
              </w:rPr>
              <w:t>Zamawiający odstępuje od opisu warunku</w:t>
            </w:r>
            <w:r w:rsidR="00892042">
              <w:rPr>
                <w:rFonts w:ascii="Tahoma" w:hAnsi="Tahoma" w:cs="Tahoma"/>
                <w:i/>
                <w:color w:val="000000" w:themeColor="text1"/>
                <w:shd w:val="clear" w:color="auto" w:fill="FFFFFF"/>
              </w:rPr>
              <w:t>,</w:t>
            </w:r>
          </w:p>
          <w:p w:rsidR="006259DD" w:rsidRPr="006259DD" w:rsidRDefault="00D07418" w:rsidP="006259DD">
            <w:pPr>
              <w:pStyle w:val="Akapitzlist"/>
              <w:numPr>
                <w:ilvl w:val="0"/>
                <w:numId w:val="48"/>
              </w:numPr>
              <w:tabs>
                <w:tab w:val="left" w:pos="459"/>
              </w:tabs>
              <w:spacing w:after="40"/>
              <w:ind w:left="459"/>
              <w:jc w:val="both"/>
              <w:rPr>
                <w:rFonts w:ascii="Tahoma" w:eastAsia="Calibri" w:hAnsi="Tahoma" w:cs="Tahoma"/>
              </w:rPr>
            </w:pPr>
            <w:r w:rsidRPr="003B54A7">
              <w:rPr>
                <w:rFonts w:ascii="Tahoma" w:hAnsi="Tahoma" w:cs="Tahoma"/>
                <w:color w:val="000000" w:themeColor="text1"/>
              </w:rPr>
              <w:t>zdolności technicznej lub zawodowej.</w:t>
            </w:r>
          </w:p>
          <w:p w:rsidR="006259DD" w:rsidRDefault="006259DD" w:rsidP="006259DD">
            <w:pPr>
              <w:pStyle w:val="Akapitzlist"/>
              <w:tabs>
                <w:tab w:val="left" w:pos="851"/>
              </w:tabs>
              <w:spacing w:after="40"/>
              <w:ind w:left="1134"/>
              <w:jc w:val="both"/>
              <w:rPr>
                <w:rFonts w:ascii="Tahoma" w:hAnsi="Tahoma" w:cs="Tahoma"/>
                <w:color w:val="000000"/>
                <w:u w:val="single"/>
              </w:rPr>
            </w:pPr>
            <w:r w:rsidRPr="00F27979">
              <w:rPr>
                <w:rFonts w:ascii="Tahoma" w:hAnsi="Tahoma" w:cs="Tahoma"/>
                <w:color w:val="000000"/>
                <w:u w:val="single"/>
              </w:rPr>
              <w:t>Opis sposobu dokonywania oceny spełniania warunku</w:t>
            </w:r>
            <w:r>
              <w:rPr>
                <w:rFonts w:ascii="Tahoma" w:hAnsi="Tahoma" w:cs="Tahoma"/>
                <w:color w:val="000000"/>
                <w:u w:val="single"/>
              </w:rPr>
              <w:t>:</w:t>
            </w:r>
          </w:p>
          <w:p w:rsidR="005B1415" w:rsidRDefault="005B1415" w:rsidP="005B1415">
            <w:pPr>
              <w:pStyle w:val="Akapitzlist"/>
              <w:tabs>
                <w:tab w:val="left" w:pos="851"/>
              </w:tabs>
              <w:spacing w:after="40"/>
              <w:ind w:left="1134"/>
              <w:jc w:val="both"/>
              <w:rPr>
                <w:rFonts w:ascii="Tahoma" w:hAnsi="Tahoma" w:cs="Tahoma"/>
                <w:color w:val="000000"/>
              </w:rPr>
            </w:pPr>
            <w:r w:rsidRPr="007173DE">
              <w:rPr>
                <w:rFonts w:ascii="Tahoma" w:hAnsi="Tahoma" w:cs="Tahoma"/>
                <w:color w:val="000000"/>
              </w:rPr>
              <w:t>Wykonawca spełni warunek jeżeli wykaże, że zrealizował co najmniej 2 dostawy odpowiadające swym rodzajem</w:t>
            </w:r>
            <w:r>
              <w:rPr>
                <w:rFonts w:ascii="Tahoma" w:hAnsi="Tahoma" w:cs="Tahoma"/>
                <w:color w:val="000000"/>
              </w:rPr>
              <w:t>, zakresem</w:t>
            </w:r>
            <w:r w:rsidRPr="007173DE">
              <w:rPr>
                <w:rFonts w:ascii="Tahoma" w:hAnsi="Tahoma" w:cs="Tahoma"/>
                <w:color w:val="000000"/>
              </w:rPr>
              <w:t xml:space="preserve"> i wartością przedmiotowi zamówienia określonemu w niniejszym postępowaniu, </w:t>
            </w:r>
            <w:r w:rsidR="00762735">
              <w:rPr>
                <w:rFonts w:ascii="Tahoma" w:hAnsi="Tahoma" w:cs="Tahoma"/>
                <w:color w:val="000000"/>
              </w:rPr>
              <w:t>polegające na</w:t>
            </w:r>
            <w:r>
              <w:rPr>
                <w:rFonts w:ascii="Tahoma" w:hAnsi="Tahoma" w:cs="Tahoma"/>
                <w:color w:val="000000"/>
              </w:rPr>
              <w:t xml:space="preserve">: </w:t>
            </w:r>
          </w:p>
          <w:p w:rsidR="005B1415" w:rsidRDefault="005B1415" w:rsidP="005B1415">
            <w:pPr>
              <w:pStyle w:val="Akapitzlist"/>
              <w:numPr>
                <w:ilvl w:val="0"/>
                <w:numId w:val="63"/>
              </w:numPr>
              <w:tabs>
                <w:tab w:val="left" w:pos="851"/>
              </w:tabs>
              <w:spacing w:after="40"/>
              <w:jc w:val="both"/>
              <w:rPr>
                <w:rFonts w:ascii="Tahoma" w:hAnsi="Tahoma" w:cs="Tahoma"/>
                <w:color w:val="000000"/>
              </w:rPr>
            </w:pPr>
            <w:r w:rsidRPr="000C15D7">
              <w:rPr>
                <w:rFonts w:ascii="Tahoma" w:hAnsi="Tahoma" w:cs="Tahoma"/>
              </w:rPr>
              <w:t>dostaw</w:t>
            </w:r>
            <w:r w:rsidR="00762735">
              <w:rPr>
                <w:rFonts w:ascii="Tahoma" w:hAnsi="Tahoma" w:cs="Tahoma"/>
              </w:rPr>
              <w:t>ie</w:t>
            </w:r>
            <w:r w:rsidRPr="000C15D7">
              <w:rPr>
                <w:rFonts w:ascii="Tahoma" w:hAnsi="Tahoma" w:cs="Tahoma"/>
              </w:rPr>
              <w:t>, instalacj</w:t>
            </w:r>
            <w:r w:rsidR="00762735">
              <w:rPr>
                <w:rFonts w:ascii="Tahoma" w:hAnsi="Tahoma" w:cs="Tahoma"/>
              </w:rPr>
              <w:t>i</w:t>
            </w:r>
            <w:r w:rsidRPr="000C15D7">
              <w:rPr>
                <w:rFonts w:ascii="Tahoma" w:hAnsi="Tahoma" w:cs="Tahoma"/>
              </w:rPr>
              <w:t xml:space="preserve"> i uruchomieni</w:t>
            </w:r>
            <w:r w:rsidR="00762735">
              <w:rPr>
                <w:rFonts w:ascii="Tahoma" w:hAnsi="Tahoma" w:cs="Tahoma"/>
              </w:rPr>
              <w:t>u</w:t>
            </w:r>
            <w:r w:rsidRPr="000C15D7">
              <w:rPr>
                <w:rFonts w:ascii="Tahoma" w:hAnsi="Tahoma" w:cs="Tahoma"/>
              </w:rPr>
              <w:t xml:space="preserve"> zestawu do radiografii cyfrowe</w:t>
            </w:r>
            <w:r w:rsidR="00DA6236">
              <w:rPr>
                <w:rFonts w:ascii="Tahoma" w:hAnsi="Tahoma" w:cs="Tahoma"/>
              </w:rPr>
              <w:t>j o wartości nie mniejszej niż 5</w:t>
            </w:r>
            <w:r w:rsidRPr="000C15D7">
              <w:rPr>
                <w:rFonts w:ascii="Tahoma" w:hAnsi="Tahoma" w:cs="Tahoma"/>
              </w:rPr>
              <w:t>00</w:t>
            </w:r>
            <w:r>
              <w:rPr>
                <w:rFonts w:ascii="Tahoma" w:hAnsi="Tahoma" w:cs="Tahoma"/>
              </w:rPr>
              <w:t> </w:t>
            </w:r>
            <w:r w:rsidRPr="000C15D7">
              <w:rPr>
                <w:rFonts w:ascii="Tahoma" w:hAnsi="Tahoma" w:cs="Tahoma"/>
              </w:rPr>
              <w:t>000</w:t>
            </w:r>
            <w:r>
              <w:rPr>
                <w:rFonts w:ascii="Tahoma" w:hAnsi="Tahoma" w:cs="Tahoma"/>
              </w:rPr>
              <w:t xml:space="preserve"> zł</w:t>
            </w:r>
            <w:r w:rsidRPr="007173DE">
              <w:rPr>
                <w:rFonts w:ascii="Tahoma" w:hAnsi="Tahoma" w:cs="Tahoma"/>
                <w:color w:val="000000"/>
              </w:rPr>
              <w:t xml:space="preserve"> </w:t>
            </w:r>
            <w:r w:rsidR="00DA6236">
              <w:rPr>
                <w:rFonts w:ascii="Tahoma" w:hAnsi="Tahoma" w:cs="Tahoma"/>
                <w:color w:val="000000"/>
              </w:rPr>
              <w:t xml:space="preserve">(słownie: pięćset tysięcy złotych) </w:t>
            </w:r>
            <w:r w:rsidRPr="007173DE">
              <w:rPr>
                <w:rFonts w:ascii="Tahoma" w:hAnsi="Tahoma" w:cs="Tahoma"/>
                <w:color w:val="000000"/>
              </w:rPr>
              <w:t xml:space="preserve">w okresie ostatnich 3 lat przed upływem terminu składania ofert, a jeżeli okres prowadzenia działalności jest krótszy – w tym okresie, wraz z podaniem ich wartości, przedmiotu, dat wykonania i podmiotów, na rzecz których dostawy zostały wykonane, oraz załączeniem dowodów określających czy te dostawy zostały </w:t>
            </w:r>
            <w:r w:rsidRPr="007173DE">
              <w:rPr>
                <w:rFonts w:ascii="Tahoma" w:hAnsi="Tahoma" w:cs="Tahoma"/>
                <w:color w:val="000000"/>
              </w:rPr>
              <w:lastRenderedPageBreak/>
              <w:t>wykonane lub są wykonywane należycie, przy czym dowodami, o których mowa, są referencje bądź inne dokumenty wystawione przez podmiot, na rzecz którego dostawy były wykonywane, a jeżeli z uzasadnionej przyczyny o obiektywnym charakterze wykonawca nie jest stanie uzyskać tych dokumentów – oświadczenie wykonawcy.</w:t>
            </w:r>
          </w:p>
          <w:p w:rsidR="002B7AFF" w:rsidRPr="00EC24BA" w:rsidRDefault="002B7AFF" w:rsidP="00113507">
            <w:pPr>
              <w:pStyle w:val="Akapitzlist"/>
              <w:tabs>
                <w:tab w:val="left" w:pos="851"/>
              </w:tabs>
              <w:spacing w:after="40"/>
              <w:ind w:left="1854"/>
              <w:jc w:val="both"/>
              <w:rPr>
                <w:rFonts w:ascii="Tahoma" w:eastAsia="Calibri" w:hAnsi="Tahoma" w:cs="Tahoma"/>
              </w:rPr>
            </w:pPr>
          </w:p>
        </w:tc>
      </w:tr>
      <w:tr w:rsidR="002B7AFF" w:rsidRPr="003B54A7" w:rsidTr="00F35C4C">
        <w:trPr>
          <w:trHeight w:val="3540"/>
        </w:trPr>
        <w:tc>
          <w:tcPr>
            <w:tcW w:w="9284" w:type="dxa"/>
          </w:tcPr>
          <w:p w:rsidR="002B7AFF" w:rsidRPr="003B54A7" w:rsidRDefault="002B7AFF" w:rsidP="00F62534">
            <w:pPr>
              <w:spacing w:after="40"/>
              <w:jc w:val="center"/>
              <w:rPr>
                <w:rFonts w:ascii="Tahoma" w:hAnsi="Tahoma" w:cs="Tahoma"/>
                <w:i/>
              </w:rPr>
            </w:pPr>
          </w:p>
          <w:p w:rsidR="002B7AFF" w:rsidRDefault="002B7AFF" w:rsidP="002B7AFF">
            <w:pPr>
              <w:spacing w:line="360" w:lineRule="auto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32CFE">
              <w:rPr>
                <w:rFonts w:ascii="Tahoma" w:hAnsi="Tahoma" w:cs="Tahoma"/>
                <w:b/>
                <w:color w:val="000000" w:themeColor="text1"/>
                <w:highlight w:val="lightGray"/>
              </w:rPr>
              <w:t>Informacja w związku z poleganiem na zasobach innych podmiotów</w:t>
            </w:r>
          </w:p>
          <w:p w:rsidR="00892042" w:rsidRPr="00892042" w:rsidRDefault="00892042" w:rsidP="00892042">
            <w:pPr>
              <w:spacing w:after="40" w:line="360" w:lineRule="auto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DE2011" w:rsidRPr="003574C8" w:rsidRDefault="002B7AFF" w:rsidP="00DE2011">
            <w:pPr>
              <w:spacing w:after="40"/>
              <w:ind w:left="425"/>
              <w:jc w:val="both"/>
              <w:rPr>
                <w:rFonts w:ascii="Tahoma" w:hAnsi="Tahoma" w:cs="Tahoma"/>
                <w:color w:val="FF0000"/>
                <w:highlight w:val="yellow"/>
              </w:rPr>
            </w:pPr>
            <w:r w:rsidRPr="0064476E">
              <w:rPr>
                <w:rFonts w:ascii="Tahoma" w:hAnsi="Tahoma" w:cs="Tahoma"/>
                <w:color w:val="000000" w:themeColor="text1"/>
              </w:rPr>
              <w:t>Oświadczam, że w celu wykazania spełniania warunków udziału w p</w:t>
            </w:r>
            <w:r w:rsidR="00232CFE">
              <w:rPr>
                <w:rFonts w:ascii="Tahoma" w:hAnsi="Tahoma" w:cs="Tahoma"/>
                <w:color w:val="000000" w:themeColor="text1"/>
              </w:rPr>
              <w:t>ostępowaniu, określonych przez Z</w:t>
            </w:r>
            <w:r w:rsidRPr="0064476E">
              <w:rPr>
                <w:rFonts w:ascii="Tahoma" w:hAnsi="Tahoma" w:cs="Tahoma"/>
                <w:color w:val="000000" w:themeColor="text1"/>
              </w:rPr>
              <w:t>amawiającego w rozdz. V SIWZ polegam na zasobach następującego/</w:t>
            </w:r>
            <w:proofErr w:type="spellStart"/>
            <w:r w:rsidRPr="0064476E">
              <w:rPr>
                <w:rFonts w:ascii="Tahoma" w:hAnsi="Tahoma" w:cs="Tahoma"/>
                <w:color w:val="000000" w:themeColor="text1"/>
              </w:rPr>
              <w:t>ych</w:t>
            </w:r>
            <w:proofErr w:type="spellEnd"/>
            <w:r w:rsidRPr="0064476E">
              <w:rPr>
                <w:rFonts w:ascii="Tahoma" w:hAnsi="Tahoma" w:cs="Tahoma"/>
                <w:color w:val="000000" w:themeColor="text1"/>
              </w:rPr>
              <w:t xml:space="preserve"> podmiotu/ów: </w:t>
            </w:r>
          </w:p>
          <w:p w:rsidR="002B7AFF" w:rsidRPr="0064476E" w:rsidRDefault="002B7AFF" w:rsidP="003B54A7">
            <w:pPr>
              <w:spacing w:after="4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64476E">
              <w:rPr>
                <w:rFonts w:ascii="Tahoma" w:hAnsi="Tahoma" w:cs="Tahoma"/>
                <w:color w:val="000000" w:themeColor="text1"/>
              </w:rPr>
              <w:t>______________________________________________________</w:t>
            </w:r>
            <w:r w:rsidR="003B54A7" w:rsidRPr="0064476E">
              <w:rPr>
                <w:rFonts w:ascii="Tahoma" w:hAnsi="Tahoma" w:cs="Tahoma"/>
                <w:color w:val="000000" w:themeColor="text1"/>
              </w:rPr>
              <w:t>____________________________</w:t>
            </w:r>
          </w:p>
          <w:p w:rsidR="002B7AFF" w:rsidRPr="0064476E" w:rsidRDefault="002B7AFF" w:rsidP="003B54A7">
            <w:pPr>
              <w:spacing w:after="4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64476E">
              <w:rPr>
                <w:rFonts w:ascii="Tahoma" w:hAnsi="Tahoma" w:cs="Tahoma"/>
                <w:color w:val="000000" w:themeColor="text1"/>
              </w:rPr>
              <w:t>________________________________________________________</w:t>
            </w:r>
            <w:r w:rsidR="003B54A7" w:rsidRPr="0064476E">
              <w:rPr>
                <w:rFonts w:ascii="Tahoma" w:hAnsi="Tahoma" w:cs="Tahoma"/>
                <w:color w:val="000000" w:themeColor="text1"/>
              </w:rPr>
              <w:t>__________________________</w:t>
            </w:r>
          </w:p>
          <w:p w:rsidR="002B7AFF" w:rsidRPr="0064476E" w:rsidRDefault="002B7AFF" w:rsidP="003B54A7">
            <w:pPr>
              <w:spacing w:after="4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64476E">
              <w:rPr>
                <w:rFonts w:ascii="Tahoma" w:hAnsi="Tahoma" w:cs="Tahoma"/>
                <w:color w:val="000000" w:themeColor="text1"/>
              </w:rPr>
              <w:t>________________________________________________________</w:t>
            </w:r>
            <w:r w:rsidR="003B54A7" w:rsidRPr="0064476E">
              <w:rPr>
                <w:rFonts w:ascii="Tahoma" w:hAnsi="Tahoma" w:cs="Tahoma"/>
                <w:color w:val="000000" w:themeColor="text1"/>
              </w:rPr>
              <w:t>__________________________</w:t>
            </w:r>
          </w:p>
          <w:p w:rsidR="002B7AFF" w:rsidRPr="0064476E" w:rsidRDefault="002B7AFF" w:rsidP="003B54A7">
            <w:pPr>
              <w:spacing w:after="4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64476E">
              <w:rPr>
                <w:rFonts w:ascii="Tahoma" w:hAnsi="Tahoma" w:cs="Tahoma"/>
                <w:color w:val="000000" w:themeColor="text1"/>
              </w:rPr>
              <w:t>___________________________________________________________________________</w:t>
            </w:r>
            <w:r w:rsidR="003B54A7" w:rsidRPr="0064476E">
              <w:rPr>
                <w:rFonts w:ascii="Tahoma" w:hAnsi="Tahoma" w:cs="Tahoma"/>
                <w:color w:val="000000" w:themeColor="text1"/>
              </w:rPr>
              <w:t>_______</w:t>
            </w:r>
          </w:p>
          <w:p w:rsidR="002B7AFF" w:rsidRPr="0064476E" w:rsidRDefault="002B7AFF" w:rsidP="003B54A7">
            <w:pPr>
              <w:spacing w:after="4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64476E">
              <w:rPr>
                <w:rFonts w:ascii="Tahoma" w:hAnsi="Tahoma" w:cs="Tahoma"/>
                <w:color w:val="000000" w:themeColor="text1"/>
              </w:rPr>
              <w:t>________________________________________________________</w:t>
            </w:r>
            <w:r w:rsidR="003B54A7" w:rsidRPr="0064476E">
              <w:rPr>
                <w:rFonts w:ascii="Tahoma" w:hAnsi="Tahoma" w:cs="Tahoma"/>
                <w:color w:val="000000" w:themeColor="text1"/>
              </w:rPr>
              <w:t>__________________________</w:t>
            </w:r>
          </w:p>
          <w:p w:rsidR="002B7AFF" w:rsidRPr="0064476E" w:rsidRDefault="002B7AFF" w:rsidP="003B54A7">
            <w:pPr>
              <w:spacing w:after="4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64476E">
              <w:rPr>
                <w:rFonts w:ascii="Tahoma" w:hAnsi="Tahoma" w:cs="Tahoma"/>
                <w:color w:val="000000" w:themeColor="text1"/>
              </w:rPr>
              <w:t>________________________________________________________</w:t>
            </w:r>
            <w:r w:rsidR="003B54A7" w:rsidRPr="0064476E">
              <w:rPr>
                <w:rFonts w:ascii="Tahoma" w:hAnsi="Tahoma" w:cs="Tahoma"/>
                <w:color w:val="000000" w:themeColor="text1"/>
              </w:rPr>
              <w:t>__________________________</w:t>
            </w:r>
          </w:p>
          <w:p w:rsidR="002B7AFF" w:rsidRPr="0064476E" w:rsidRDefault="002B7AFF" w:rsidP="00427453">
            <w:pPr>
              <w:spacing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64476E">
              <w:rPr>
                <w:rFonts w:ascii="Tahoma" w:hAnsi="Tahoma" w:cs="Tahoma"/>
                <w:i/>
                <w:color w:val="000000" w:themeColor="text1"/>
              </w:rPr>
              <w:t>(wskazać podmiot i określić odpowiedni zakres dla wskazanego podmiotu)</w:t>
            </w:r>
          </w:p>
          <w:p w:rsidR="002B7AFF" w:rsidRPr="003B54A7" w:rsidRDefault="002B7AFF" w:rsidP="00427453">
            <w:pPr>
              <w:spacing w:after="40"/>
              <w:jc w:val="center"/>
              <w:rPr>
                <w:rFonts w:ascii="Tahoma" w:hAnsi="Tahoma" w:cs="Tahoma"/>
              </w:rPr>
            </w:pPr>
          </w:p>
          <w:p w:rsidR="00BD7A3C" w:rsidRPr="003B54A7" w:rsidRDefault="00BD7A3C" w:rsidP="00427453">
            <w:pPr>
              <w:spacing w:after="40"/>
              <w:jc w:val="center"/>
              <w:rPr>
                <w:rFonts w:ascii="Tahoma" w:hAnsi="Tahoma" w:cs="Tahoma"/>
                <w:i/>
              </w:rPr>
            </w:pPr>
          </w:p>
        </w:tc>
      </w:tr>
      <w:tr w:rsidR="00BD7A3C" w:rsidRPr="003B54A7" w:rsidTr="00F35C4C">
        <w:trPr>
          <w:trHeight w:val="700"/>
        </w:trPr>
        <w:tc>
          <w:tcPr>
            <w:tcW w:w="9284" w:type="dxa"/>
          </w:tcPr>
          <w:p w:rsidR="00BD7A3C" w:rsidRPr="00892042" w:rsidRDefault="00F62534" w:rsidP="00427453">
            <w:pPr>
              <w:spacing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32CFE">
              <w:rPr>
                <w:rFonts w:ascii="Tahoma" w:hAnsi="Tahoma" w:cs="Tahoma"/>
                <w:b/>
                <w:color w:val="000000" w:themeColor="text1"/>
                <w:highlight w:val="lightGray"/>
              </w:rPr>
              <w:t xml:space="preserve">Oświadczenie dotyczące podmiotu, na którego </w:t>
            </w:r>
            <w:r w:rsidRPr="00892042">
              <w:rPr>
                <w:rFonts w:ascii="Tahoma" w:hAnsi="Tahoma" w:cs="Tahoma"/>
                <w:b/>
                <w:color w:val="000000" w:themeColor="text1"/>
                <w:highlight w:val="lightGray"/>
              </w:rPr>
              <w:t>zasoby powołuje się wykonawca</w:t>
            </w:r>
          </w:p>
          <w:p w:rsidR="00F62534" w:rsidRPr="00892042" w:rsidRDefault="00F62534" w:rsidP="005A1649">
            <w:pPr>
              <w:spacing w:after="40" w:line="360" w:lineRule="auto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BD7A3C" w:rsidRPr="0064476E" w:rsidRDefault="00F62534" w:rsidP="005A1649">
            <w:pPr>
              <w:spacing w:after="40" w:line="36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64476E">
              <w:rPr>
                <w:rFonts w:ascii="Tahoma" w:hAnsi="Tahoma" w:cs="Tahoma"/>
                <w:color w:val="000000" w:themeColor="text1"/>
              </w:rPr>
              <w:t>Oświadczam, że w stosunku do następującego/</w:t>
            </w:r>
            <w:proofErr w:type="spellStart"/>
            <w:r w:rsidRPr="0064476E">
              <w:rPr>
                <w:rFonts w:ascii="Tahoma" w:hAnsi="Tahoma" w:cs="Tahoma"/>
                <w:color w:val="000000" w:themeColor="text1"/>
              </w:rPr>
              <w:t>ych</w:t>
            </w:r>
            <w:proofErr w:type="spellEnd"/>
            <w:r w:rsidRPr="0064476E">
              <w:rPr>
                <w:rFonts w:ascii="Tahoma" w:hAnsi="Tahoma" w:cs="Tahoma"/>
                <w:color w:val="000000" w:themeColor="text1"/>
              </w:rPr>
              <w:t xml:space="preserve"> podmiotu/</w:t>
            </w:r>
            <w:proofErr w:type="spellStart"/>
            <w:r w:rsidRPr="0064476E">
              <w:rPr>
                <w:rFonts w:ascii="Tahoma" w:hAnsi="Tahoma" w:cs="Tahoma"/>
                <w:color w:val="000000" w:themeColor="text1"/>
              </w:rPr>
              <w:t>tów</w:t>
            </w:r>
            <w:proofErr w:type="spellEnd"/>
            <w:r w:rsidRPr="0064476E">
              <w:rPr>
                <w:rFonts w:ascii="Tahoma" w:hAnsi="Tahoma" w:cs="Tahoma"/>
                <w:color w:val="000000" w:themeColor="text1"/>
              </w:rPr>
              <w:t>, na którego/</w:t>
            </w:r>
            <w:proofErr w:type="spellStart"/>
            <w:r w:rsidRPr="0064476E">
              <w:rPr>
                <w:rFonts w:ascii="Tahoma" w:hAnsi="Tahoma" w:cs="Tahoma"/>
                <w:color w:val="000000" w:themeColor="text1"/>
              </w:rPr>
              <w:t>ych</w:t>
            </w:r>
            <w:proofErr w:type="spellEnd"/>
            <w:r w:rsidRPr="0064476E">
              <w:rPr>
                <w:rFonts w:ascii="Tahoma" w:hAnsi="Tahoma" w:cs="Tahoma"/>
                <w:color w:val="000000" w:themeColor="text1"/>
              </w:rPr>
              <w:t xml:space="preserve"> zasoby powołuję się w niniejszym postępowaniu, tj.: …………………………………………………………… </w:t>
            </w:r>
            <w:r w:rsidRPr="0064476E">
              <w:rPr>
                <w:rFonts w:ascii="Tahoma" w:hAnsi="Tahoma" w:cs="Tahoma"/>
                <w:i/>
                <w:color w:val="000000" w:themeColor="text1"/>
              </w:rPr>
              <w:t>(podać pełną nazwę/firmę, adres, a także w zależności od podmiotu: NIP/PESEL, KRS/</w:t>
            </w:r>
            <w:proofErr w:type="spellStart"/>
            <w:r w:rsidRPr="0064476E">
              <w:rPr>
                <w:rFonts w:ascii="Tahoma" w:hAnsi="Tahoma" w:cs="Tahoma"/>
                <w:i/>
                <w:color w:val="000000" w:themeColor="text1"/>
              </w:rPr>
              <w:t>CEiDG</w:t>
            </w:r>
            <w:proofErr w:type="spellEnd"/>
            <w:r w:rsidRPr="0064476E">
              <w:rPr>
                <w:rFonts w:ascii="Tahoma" w:hAnsi="Tahoma" w:cs="Tahoma"/>
                <w:i/>
                <w:color w:val="000000" w:themeColor="text1"/>
              </w:rPr>
              <w:t xml:space="preserve">) </w:t>
            </w:r>
            <w:r w:rsidRPr="0064476E">
              <w:rPr>
                <w:rFonts w:ascii="Tahoma" w:hAnsi="Tahoma" w:cs="Tahoma"/>
                <w:color w:val="000000" w:themeColor="text1"/>
              </w:rPr>
              <w:t>nie zachodzą podstawy wykluczenia z postępowania o udzielenie zamówienia</w:t>
            </w:r>
            <w:r w:rsidR="00F35C4C">
              <w:rPr>
                <w:rFonts w:ascii="Tahoma" w:hAnsi="Tahoma" w:cs="Tahoma"/>
                <w:color w:val="000000" w:themeColor="text1"/>
              </w:rPr>
              <w:t>.</w:t>
            </w:r>
          </w:p>
          <w:p w:rsidR="00DE2011" w:rsidRPr="003574C8" w:rsidRDefault="00DE2011" w:rsidP="00232CFE">
            <w:pPr>
              <w:spacing w:after="40"/>
              <w:jc w:val="both"/>
              <w:rPr>
                <w:rFonts w:ascii="Tahoma" w:hAnsi="Tahoma" w:cs="Tahoma"/>
                <w:color w:val="FF0000"/>
                <w:highlight w:val="yellow"/>
              </w:rPr>
            </w:pPr>
          </w:p>
          <w:p w:rsidR="00F62534" w:rsidRPr="0064476E" w:rsidRDefault="00F62534" w:rsidP="00427453">
            <w:pPr>
              <w:spacing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F62534" w:rsidRPr="003B54A7" w:rsidTr="00F35C4C">
        <w:trPr>
          <w:trHeight w:val="274"/>
        </w:trPr>
        <w:tc>
          <w:tcPr>
            <w:tcW w:w="9284" w:type="dxa"/>
          </w:tcPr>
          <w:p w:rsidR="00F62534" w:rsidRPr="0064476E" w:rsidRDefault="00F62534" w:rsidP="00427453">
            <w:pPr>
              <w:spacing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32CFE">
              <w:rPr>
                <w:rFonts w:ascii="Tahoma" w:hAnsi="Tahoma" w:cs="Tahoma"/>
                <w:b/>
                <w:color w:val="000000" w:themeColor="text1"/>
                <w:highlight w:val="lightGray"/>
              </w:rPr>
              <w:t>Oświadczenie dotyczące podwykonawcy niebędącego podmiotem, na którego zasoby powołuje się wykonawca</w:t>
            </w:r>
          </w:p>
          <w:p w:rsidR="00F62534" w:rsidRPr="0064476E" w:rsidRDefault="00F62534" w:rsidP="00427453">
            <w:pPr>
              <w:spacing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  <w:p w:rsidR="00F62534" w:rsidRPr="0064476E" w:rsidRDefault="00F62534" w:rsidP="00F62534">
            <w:pPr>
              <w:spacing w:after="40"/>
              <w:jc w:val="both"/>
              <w:rPr>
                <w:rFonts w:ascii="Tahoma" w:hAnsi="Tahoma" w:cs="Tahoma"/>
                <w:color w:val="000000" w:themeColor="text1"/>
              </w:rPr>
            </w:pPr>
            <w:r w:rsidRPr="0064476E">
              <w:rPr>
                <w:rFonts w:ascii="Tahoma" w:hAnsi="Tahoma" w:cs="Tahoma"/>
                <w:color w:val="000000" w:themeColor="text1"/>
              </w:rPr>
              <w:t>Oświadczam, że w stosunku do następującego/</w:t>
            </w:r>
            <w:proofErr w:type="spellStart"/>
            <w:r w:rsidRPr="0064476E">
              <w:rPr>
                <w:rFonts w:ascii="Tahoma" w:hAnsi="Tahoma" w:cs="Tahoma"/>
                <w:color w:val="000000" w:themeColor="text1"/>
              </w:rPr>
              <w:t>ych</w:t>
            </w:r>
            <w:proofErr w:type="spellEnd"/>
            <w:r w:rsidRPr="0064476E">
              <w:rPr>
                <w:rFonts w:ascii="Tahoma" w:hAnsi="Tahoma" w:cs="Tahoma"/>
                <w:color w:val="000000" w:themeColor="text1"/>
              </w:rPr>
              <w:t xml:space="preserve"> podmiotu/</w:t>
            </w:r>
            <w:proofErr w:type="spellStart"/>
            <w:r w:rsidRPr="0064476E">
              <w:rPr>
                <w:rFonts w:ascii="Tahoma" w:hAnsi="Tahoma" w:cs="Tahoma"/>
                <w:color w:val="000000" w:themeColor="text1"/>
              </w:rPr>
              <w:t>tów</w:t>
            </w:r>
            <w:proofErr w:type="spellEnd"/>
            <w:r w:rsidRPr="0064476E">
              <w:rPr>
                <w:rFonts w:ascii="Tahoma" w:hAnsi="Tahoma" w:cs="Tahoma"/>
                <w:color w:val="000000" w:themeColor="text1"/>
              </w:rPr>
              <w:t>, będącego/</w:t>
            </w:r>
            <w:proofErr w:type="spellStart"/>
            <w:r w:rsidRPr="0064476E">
              <w:rPr>
                <w:rFonts w:ascii="Tahoma" w:hAnsi="Tahoma" w:cs="Tahoma"/>
                <w:color w:val="000000" w:themeColor="text1"/>
              </w:rPr>
              <w:t>ych</w:t>
            </w:r>
            <w:proofErr w:type="spellEnd"/>
            <w:r w:rsidRPr="0064476E">
              <w:rPr>
                <w:rFonts w:ascii="Tahoma" w:hAnsi="Tahoma" w:cs="Tahoma"/>
                <w:color w:val="000000" w:themeColor="text1"/>
              </w:rPr>
              <w:t xml:space="preserve"> podwykonawcą/</w:t>
            </w:r>
            <w:proofErr w:type="spellStart"/>
            <w:r w:rsidRPr="0064476E">
              <w:rPr>
                <w:rFonts w:ascii="Tahoma" w:hAnsi="Tahoma" w:cs="Tahoma"/>
                <w:color w:val="000000" w:themeColor="text1"/>
              </w:rPr>
              <w:t>ami</w:t>
            </w:r>
            <w:proofErr w:type="spellEnd"/>
            <w:r w:rsidRPr="0064476E">
              <w:rPr>
                <w:rFonts w:ascii="Tahoma" w:hAnsi="Tahoma" w:cs="Tahoma"/>
                <w:color w:val="000000" w:themeColor="text1"/>
              </w:rPr>
              <w:t xml:space="preserve">: ……………………………………………………………………..….…… </w:t>
            </w:r>
            <w:r w:rsidRPr="0064476E">
              <w:rPr>
                <w:rFonts w:ascii="Tahoma" w:hAnsi="Tahoma" w:cs="Tahoma"/>
                <w:i/>
                <w:color w:val="000000" w:themeColor="text1"/>
              </w:rPr>
              <w:t xml:space="preserve">(podać pełną nazwę/firmę, adres, a także </w:t>
            </w:r>
            <w:r w:rsidR="00154C20">
              <w:rPr>
                <w:rFonts w:ascii="Tahoma" w:hAnsi="Tahoma" w:cs="Tahoma"/>
                <w:i/>
                <w:color w:val="000000" w:themeColor="text1"/>
              </w:rPr>
              <w:t xml:space="preserve">     </w:t>
            </w:r>
            <w:r w:rsidRPr="0064476E">
              <w:rPr>
                <w:rFonts w:ascii="Tahoma" w:hAnsi="Tahoma" w:cs="Tahoma"/>
                <w:i/>
                <w:color w:val="000000" w:themeColor="text1"/>
              </w:rPr>
              <w:t>w zależności od podmiotu: NIP/PESEL, KRS/</w:t>
            </w:r>
            <w:proofErr w:type="spellStart"/>
            <w:r w:rsidRPr="0064476E">
              <w:rPr>
                <w:rFonts w:ascii="Tahoma" w:hAnsi="Tahoma" w:cs="Tahoma"/>
                <w:i/>
                <w:color w:val="000000" w:themeColor="text1"/>
              </w:rPr>
              <w:t>CEiDG</w:t>
            </w:r>
            <w:proofErr w:type="spellEnd"/>
            <w:r w:rsidRPr="0064476E">
              <w:rPr>
                <w:rFonts w:ascii="Tahoma" w:hAnsi="Tahoma" w:cs="Tahoma"/>
                <w:i/>
                <w:color w:val="000000" w:themeColor="text1"/>
              </w:rPr>
              <w:t>)</w:t>
            </w:r>
            <w:r w:rsidRPr="0064476E">
              <w:rPr>
                <w:rFonts w:ascii="Tahoma" w:hAnsi="Tahoma" w:cs="Tahoma"/>
                <w:color w:val="000000" w:themeColor="text1"/>
              </w:rPr>
              <w:t xml:space="preserve">, nie zachodzą podstawy wykluczenia </w:t>
            </w:r>
            <w:r w:rsidR="00154C20">
              <w:rPr>
                <w:rFonts w:ascii="Tahoma" w:hAnsi="Tahoma" w:cs="Tahoma"/>
                <w:color w:val="000000" w:themeColor="text1"/>
              </w:rPr>
              <w:t xml:space="preserve">                   </w:t>
            </w:r>
            <w:r w:rsidRPr="0064476E">
              <w:rPr>
                <w:rFonts w:ascii="Tahoma" w:hAnsi="Tahoma" w:cs="Tahoma"/>
                <w:color w:val="000000" w:themeColor="text1"/>
              </w:rPr>
              <w:t>z postępowania o udzielenie zamówienia.</w:t>
            </w:r>
          </w:p>
          <w:p w:rsidR="006D0F60" w:rsidRPr="0064476E" w:rsidRDefault="006D0F60" w:rsidP="00F62534">
            <w:pPr>
              <w:spacing w:after="40"/>
              <w:jc w:val="both"/>
              <w:rPr>
                <w:rFonts w:ascii="Tahoma" w:hAnsi="Tahoma" w:cs="Tahoma"/>
                <w:color w:val="000000" w:themeColor="text1"/>
              </w:rPr>
            </w:pPr>
          </w:p>
          <w:p w:rsidR="00F62534" w:rsidRPr="0064476E" w:rsidRDefault="00F62534" w:rsidP="00F62534">
            <w:pPr>
              <w:spacing w:after="4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232CFE" w:rsidRPr="003B54A7" w:rsidTr="00F35C4C">
        <w:trPr>
          <w:trHeight w:val="274"/>
        </w:trPr>
        <w:tc>
          <w:tcPr>
            <w:tcW w:w="9284" w:type="dxa"/>
          </w:tcPr>
          <w:p w:rsidR="00232CFE" w:rsidRDefault="00232CFE" w:rsidP="00427453">
            <w:pPr>
              <w:spacing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32CFE">
              <w:rPr>
                <w:rFonts w:ascii="Tahoma" w:hAnsi="Tahoma" w:cs="Tahoma"/>
                <w:b/>
                <w:color w:val="000000" w:themeColor="text1"/>
                <w:highlight w:val="lightGray"/>
              </w:rPr>
              <w:t>Oświadczenie dotyczące podanych informacji</w:t>
            </w:r>
          </w:p>
          <w:p w:rsidR="00232CFE" w:rsidRDefault="00232CFE" w:rsidP="00427453">
            <w:pPr>
              <w:spacing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232CFE" w:rsidRDefault="00990BB0" w:rsidP="00232CFE">
            <w:pPr>
              <w:spacing w:after="40"/>
              <w:jc w:val="both"/>
              <w:rPr>
                <w:ins w:id="2" w:author="bbakiera" w:date="2017-03-01T14:08:00Z"/>
                <w:rFonts w:ascii="Tahoma" w:hAnsi="Tahoma" w:cs="Tahoma"/>
                <w:color w:val="000000" w:themeColor="text1"/>
              </w:rPr>
            </w:pPr>
            <w:r w:rsidRPr="00990BB0">
              <w:rPr>
                <w:rFonts w:ascii="Tahoma" w:hAnsi="Tahoma" w:cs="Tahoma"/>
                <w:color w:val="000000" w:themeColor="text1"/>
              </w:rPr>
              <w:t>Oświadczam, że wszystkie informacje podane w powyższych oświadczeniach są aktualne i zgodne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5B1415">
              <w:rPr>
                <w:rFonts w:ascii="Tahoma" w:hAnsi="Tahoma" w:cs="Tahoma"/>
                <w:color w:val="000000" w:themeColor="text1"/>
              </w:rPr>
              <w:t xml:space="preserve">      </w:t>
            </w:r>
            <w:r>
              <w:rPr>
                <w:rFonts w:ascii="Tahoma" w:hAnsi="Tahoma" w:cs="Tahoma"/>
                <w:color w:val="000000" w:themeColor="text1"/>
              </w:rPr>
              <w:t>z prawdą oraz zostały przedstawione z pełną świadomością konsekwencji wprowadzenia Zamawiającego w błąd przy przedstawieniu informacji.</w:t>
            </w:r>
          </w:p>
          <w:p w:rsidR="00BE4205" w:rsidRDefault="00BE4205" w:rsidP="00232CFE">
            <w:pPr>
              <w:spacing w:after="40"/>
              <w:jc w:val="both"/>
              <w:rPr>
                <w:ins w:id="3" w:author="bbakiera" w:date="2017-03-01T14:08:00Z"/>
                <w:rFonts w:ascii="Tahoma" w:hAnsi="Tahoma" w:cs="Tahoma"/>
                <w:color w:val="000000" w:themeColor="text1"/>
              </w:rPr>
            </w:pPr>
          </w:p>
          <w:p w:rsidR="00BE4205" w:rsidRPr="00990BB0" w:rsidRDefault="00BE4205" w:rsidP="00232CFE">
            <w:pPr>
              <w:spacing w:after="4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BE4205" w:rsidRPr="003B54A7" w:rsidTr="00F35C4C">
        <w:trPr>
          <w:trHeight w:val="274"/>
        </w:trPr>
        <w:tc>
          <w:tcPr>
            <w:tcW w:w="9284" w:type="dxa"/>
          </w:tcPr>
          <w:p w:rsidR="00BE4205" w:rsidRPr="00BE4205" w:rsidRDefault="00BE4205" w:rsidP="00BE4205">
            <w:pPr>
              <w:spacing w:after="40" w:line="360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BE4205">
              <w:rPr>
                <w:rFonts w:ascii="Tahoma" w:hAnsi="Tahoma" w:cs="Tahoma"/>
                <w:b/>
                <w:highlight w:val="lightGray"/>
              </w:rPr>
              <w:t>PODWYKONAWCY</w:t>
            </w:r>
          </w:p>
          <w:p w:rsidR="00BE4205" w:rsidRPr="00BE4205" w:rsidRDefault="00BE4205" w:rsidP="00BE4205">
            <w:pPr>
              <w:spacing w:line="360" w:lineRule="auto"/>
              <w:jc w:val="both"/>
              <w:rPr>
                <w:rFonts w:ascii="Tahoma" w:hAnsi="Tahoma" w:cs="Tahoma"/>
              </w:rPr>
            </w:pPr>
            <w:r w:rsidRPr="00BE4205">
              <w:rPr>
                <w:rFonts w:ascii="Tahoma" w:hAnsi="Tahoma" w:cs="Tahoma"/>
              </w:rPr>
              <w:lastRenderedPageBreak/>
              <w:t xml:space="preserve">Podwykonawcom zamierzam powierzyć poniższe części zamówienia:                          </w:t>
            </w:r>
          </w:p>
          <w:p w:rsidR="00BE4205" w:rsidRPr="00BE4205" w:rsidRDefault="00BE4205" w:rsidP="00BE4205">
            <w:pPr>
              <w:numPr>
                <w:ilvl w:val="0"/>
                <w:numId w:val="28"/>
              </w:numPr>
              <w:spacing w:after="40" w:line="360" w:lineRule="auto"/>
              <w:ind w:left="459" w:hanging="425"/>
              <w:jc w:val="both"/>
              <w:rPr>
                <w:rFonts w:ascii="Tahoma" w:hAnsi="Tahoma" w:cs="Tahoma"/>
              </w:rPr>
            </w:pPr>
            <w:r w:rsidRPr="00BE4205">
              <w:rPr>
                <w:rFonts w:ascii="Tahoma" w:hAnsi="Tahoma" w:cs="Tahoma"/>
              </w:rPr>
              <w:t>.........................................................................................................................</w:t>
            </w:r>
            <w:r>
              <w:rPr>
                <w:rFonts w:ascii="Tahoma" w:hAnsi="Tahoma" w:cs="Tahoma"/>
              </w:rPr>
              <w:t>.....................</w:t>
            </w:r>
          </w:p>
          <w:p w:rsidR="00BE4205" w:rsidRPr="00BE4205" w:rsidRDefault="00BE4205" w:rsidP="00BE4205">
            <w:pPr>
              <w:numPr>
                <w:ilvl w:val="0"/>
                <w:numId w:val="28"/>
              </w:numPr>
              <w:spacing w:after="40" w:line="360" w:lineRule="auto"/>
              <w:ind w:left="459" w:hanging="425"/>
              <w:jc w:val="both"/>
              <w:rPr>
                <w:rFonts w:ascii="Tahoma" w:hAnsi="Tahoma" w:cs="Tahoma"/>
              </w:rPr>
            </w:pPr>
            <w:r w:rsidRPr="00BE4205">
              <w:rPr>
                <w:rFonts w:ascii="Tahoma" w:hAnsi="Tahoma" w:cs="Tahoma"/>
              </w:rPr>
              <w:t>.........................................................................................................................</w:t>
            </w:r>
            <w:r>
              <w:rPr>
                <w:rFonts w:ascii="Tahoma" w:hAnsi="Tahoma" w:cs="Tahoma"/>
              </w:rPr>
              <w:t>.....................</w:t>
            </w:r>
          </w:p>
          <w:p w:rsidR="00BE4205" w:rsidRPr="00BE4205" w:rsidRDefault="00BE4205" w:rsidP="00BE4205">
            <w:pPr>
              <w:numPr>
                <w:ilvl w:val="0"/>
                <w:numId w:val="28"/>
              </w:numPr>
              <w:spacing w:after="40" w:line="360" w:lineRule="auto"/>
              <w:ind w:left="459" w:hanging="425"/>
              <w:jc w:val="both"/>
              <w:rPr>
                <w:rFonts w:ascii="Tahoma" w:hAnsi="Tahoma" w:cs="Tahoma"/>
              </w:rPr>
            </w:pPr>
            <w:r w:rsidRPr="00BE4205">
              <w:rPr>
                <w:rFonts w:ascii="Tahoma" w:hAnsi="Tahoma" w:cs="Tahoma"/>
              </w:rPr>
              <w:t>..............................................................................................................................................</w:t>
            </w:r>
          </w:p>
          <w:p w:rsidR="00BE4205" w:rsidRDefault="00BE4205" w:rsidP="00BE4205">
            <w:pPr>
              <w:spacing w:after="40"/>
              <w:jc w:val="center"/>
              <w:rPr>
                <w:ins w:id="4" w:author="bbakiera" w:date="2017-03-01T14:08:00Z"/>
                <w:rFonts w:ascii="Tahoma" w:hAnsi="Tahoma" w:cs="Tahoma"/>
              </w:rPr>
            </w:pPr>
            <w:r w:rsidRPr="00BE4205">
              <w:rPr>
                <w:rFonts w:ascii="Tahoma" w:hAnsi="Tahoma" w:cs="Tahoma"/>
              </w:rPr>
              <w:t>Proszę o wskazanie zakresu prac oraz firm podwykonawców</w:t>
            </w:r>
          </w:p>
          <w:p w:rsidR="00BE4205" w:rsidRDefault="00BE4205" w:rsidP="00BE4205">
            <w:pPr>
              <w:spacing w:after="40"/>
              <w:jc w:val="center"/>
              <w:rPr>
                <w:ins w:id="5" w:author="bbakiera" w:date="2017-03-01T14:08:00Z"/>
                <w:rFonts w:ascii="Tahoma" w:hAnsi="Tahoma" w:cs="Tahoma"/>
              </w:rPr>
            </w:pPr>
          </w:p>
          <w:p w:rsidR="00BE4205" w:rsidRDefault="00BE4205" w:rsidP="00BE4205">
            <w:pPr>
              <w:spacing w:after="40"/>
              <w:jc w:val="center"/>
              <w:rPr>
                <w:ins w:id="6" w:author="bbakiera" w:date="2017-03-01T14:08:00Z"/>
                <w:rFonts w:ascii="Tahoma" w:hAnsi="Tahoma" w:cs="Tahoma"/>
              </w:rPr>
            </w:pPr>
          </w:p>
          <w:p w:rsidR="00BE4205" w:rsidRPr="00BE4205" w:rsidRDefault="00BE4205" w:rsidP="00BE4205">
            <w:pPr>
              <w:spacing w:after="40"/>
              <w:jc w:val="center"/>
              <w:rPr>
                <w:rFonts w:ascii="Tahoma" w:hAnsi="Tahoma" w:cs="Tahoma"/>
                <w:b/>
                <w:highlight w:val="lightGray"/>
              </w:rPr>
            </w:pPr>
          </w:p>
        </w:tc>
      </w:tr>
      <w:bookmarkEnd w:id="0"/>
      <w:bookmarkEnd w:id="1"/>
    </w:tbl>
    <w:p w:rsidR="00E37F70" w:rsidRDefault="00E37F70" w:rsidP="005C215B">
      <w:pPr>
        <w:tabs>
          <w:tab w:val="left" w:pos="5760"/>
        </w:tabs>
        <w:spacing w:after="40"/>
        <w:jc w:val="both"/>
        <w:rPr>
          <w:rFonts w:ascii="Tahoma" w:hAnsi="Tahoma" w:cs="Tahoma"/>
          <w:color w:val="008000"/>
          <w:sz w:val="20"/>
          <w:szCs w:val="20"/>
        </w:rPr>
      </w:pPr>
    </w:p>
    <w:p w:rsidR="00F35C4C" w:rsidRDefault="00F35C4C" w:rsidP="005C215B">
      <w:pPr>
        <w:tabs>
          <w:tab w:val="left" w:pos="5760"/>
        </w:tabs>
        <w:spacing w:after="40"/>
        <w:jc w:val="both"/>
        <w:rPr>
          <w:rFonts w:ascii="Tahoma" w:hAnsi="Tahoma" w:cs="Tahoma"/>
          <w:color w:val="008000"/>
          <w:sz w:val="20"/>
          <w:szCs w:val="20"/>
        </w:rPr>
      </w:pPr>
    </w:p>
    <w:p w:rsidR="00F35C4C" w:rsidRDefault="00F35C4C" w:rsidP="005C215B">
      <w:pPr>
        <w:tabs>
          <w:tab w:val="left" w:pos="5760"/>
        </w:tabs>
        <w:spacing w:after="40"/>
        <w:jc w:val="both"/>
        <w:rPr>
          <w:rFonts w:ascii="Tahoma" w:hAnsi="Tahoma" w:cs="Tahoma"/>
          <w:color w:val="008000"/>
          <w:sz w:val="20"/>
          <w:szCs w:val="20"/>
        </w:rPr>
      </w:pPr>
      <w:bookmarkStart w:id="7" w:name="_GoBack"/>
      <w:bookmarkEnd w:id="7"/>
    </w:p>
    <w:p w:rsidR="00F35C4C" w:rsidRDefault="00F35C4C" w:rsidP="005C215B">
      <w:pPr>
        <w:tabs>
          <w:tab w:val="left" w:pos="5760"/>
        </w:tabs>
        <w:spacing w:after="40"/>
        <w:jc w:val="both"/>
        <w:rPr>
          <w:rFonts w:ascii="Tahoma" w:hAnsi="Tahoma" w:cs="Tahoma"/>
          <w:color w:val="008000"/>
          <w:sz w:val="20"/>
          <w:szCs w:val="20"/>
        </w:rPr>
      </w:pPr>
    </w:p>
    <w:p w:rsidR="00F35C4C" w:rsidRDefault="00F35C4C" w:rsidP="005C215B">
      <w:pPr>
        <w:tabs>
          <w:tab w:val="left" w:pos="5760"/>
        </w:tabs>
        <w:spacing w:after="40"/>
        <w:jc w:val="both"/>
        <w:rPr>
          <w:rFonts w:ascii="Tahoma" w:hAnsi="Tahoma" w:cs="Tahoma"/>
          <w:color w:val="008000"/>
          <w:sz w:val="20"/>
          <w:szCs w:val="20"/>
        </w:rPr>
      </w:pPr>
    </w:p>
    <w:p w:rsidR="00F35C4C" w:rsidRPr="00F35C4C" w:rsidRDefault="00F35C4C" w:rsidP="005C215B">
      <w:pPr>
        <w:tabs>
          <w:tab w:val="left" w:pos="5760"/>
        </w:tabs>
        <w:spacing w:after="4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35C4C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……………………………………………….                                                   …………………………………………….</w:t>
      </w:r>
    </w:p>
    <w:p w:rsidR="00F35C4C" w:rsidRPr="00F35C4C" w:rsidRDefault="00F35C4C" w:rsidP="00F35C4C">
      <w:pPr>
        <w:tabs>
          <w:tab w:val="left" w:pos="5760"/>
        </w:tabs>
        <w:spacing w:after="40"/>
        <w:jc w:val="right"/>
        <w:rPr>
          <w:rFonts w:ascii="Tahoma" w:hAnsi="Tahoma" w:cs="Tahoma"/>
          <w:color w:val="000000" w:themeColor="text1"/>
          <w:sz w:val="20"/>
          <w:szCs w:val="20"/>
        </w:rPr>
      </w:pPr>
      <w:r w:rsidRPr="00F35C4C">
        <w:rPr>
          <w:rFonts w:ascii="Tahoma" w:hAnsi="Tahoma" w:cs="Tahoma"/>
          <w:color w:val="000000" w:themeColor="text1"/>
          <w:sz w:val="20"/>
          <w:szCs w:val="20"/>
        </w:rPr>
        <w:t>Pieczęć Wykonawcy                                                                                          Data i podpis                                    upoważnionego przedstawiciela Wykonawcy</w:t>
      </w:r>
    </w:p>
    <w:sectPr w:rsidR="00F35C4C" w:rsidRPr="00F35C4C" w:rsidSect="006B155B">
      <w:headerReference w:type="default" r:id="rId8"/>
      <w:footerReference w:type="default" r:id="rId9"/>
      <w:pgSz w:w="11906" w:h="16838" w:code="9"/>
      <w:pgMar w:top="1559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DBB4C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2A8" w:rsidRDefault="00A432A8">
      <w:r>
        <w:separator/>
      </w:r>
    </w:p>
  </w:endnote>
  <w:endnote w:type="continuationSeparator" w:id="0">
    <w:p w:rsidR="00A432A8" w:rsidRDefault="00A43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Romana B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A8" w:rsidRPr="009433E1" w:rsidRDefault="00D52045" w:rsidP="005E3059">
    <w:pPr>
      <w:pStyle w:val="Stopka"/>
      <w:framePr w:wrap="around" w:vAnchor="text" w:hAnchor="margin" w:xAlign="center" w:y="1"/>
      <w:jc w:val="center"/>
      <w:rPr>
        <w:rStyle w:val="Numerstrony"/>
        <w:rFonts w:ascii="Arial Narrow" w:hAnsi="Arial Narrow"/>
      </w:rPr>
    </w:pPr>
    <w:r w:rsidRPr="009433E1">
      <w:rPr>
        <w:rStyle w:val="Numerstrony"/>
        <w:rFonts w:ascii="Arial Narrow" w:hAnsi="Arial Narrow"/>
      </w:rPr>
      <w:fldChar w:fldCharType="begin"/>
    </w:r>
    <w:r w:rsidR="00A432A8" w:rsidRPr="009433E1">
      <w:rPr>
        <w:rStyle w:val="Numerstrony"/>
        <w:rFonts w:ascii="Arial Narrow" w:hAnsi="Arial Narrow"/>
      </w:rPr>
      <w:instrText xml:space="preserve">PAGE  </w:instrText>
    </w:r>
    <w:r w:rsidRPr="009433E1">
      <w:rPr>
        <w:rStyle w:val="Numerstrony"/>
        <w:rFonts w:ascii="Arial Narrow" w:hAnsi="Arial Narrow"/>
      </w:rPr>
      <w:fldChar w:fldCharType="separate"/>
    </w:r>
    <w:r w:rsidR="00762735">
      <w:rPr>
        <w:rStyle w:val="Numerstrony"/>
        <w:rFonts w:ascii="Arial Narrow" w:hAnsi="Arial Narrow"/>
        <w:noProof/>
      </w:rPr>
      <w:t>3</w:t>
    </w:r>
    <w:r w:rsidRPr="009433E1">
      <w:rPr>
        <w:rStyle w:val="Numerstrony"/>
        <w:rFonts w:ascii="Arial Narrow" w:hAnsi="Arial Narrow"/>
      </w:rPr>
      <w:fldChar w:fldCharType="end"/>
    </w:r>
  </w:p>
  <w:p w:rsidR="00A432A8" w:rsidRDefault="00A432A8" w:rsidP="005E3059">
    <w:pPr>
      <w:pStyle w:val="Nagwek"/>
      <w:framePr w:wrap="around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:rsidR="00A432A8" w:rsidRDefault="00A432A8" w:rsidP="005E3059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A432A8" w:rsidRDefault="00A432A8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2A8" w:rsidRDefault="00A432A8">
      <w:r>
        <w:separator/>
      </w:r>
    </w:p>
  </w:footnote>
  <w:footnote w:type="continuationSeparator" w:id="0">
    <w:p w:rsidR="00A432A8" w:rsidRDefault="00A432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A8" w:rsidRDefault="00A432A8" w:rsidP="00C403C1">
    <w:pPr>
      <w:pStyle w:val="Nagwekstrony"/>
      <w:rPr>
        <w:rFonts w:ascii="Romana BT" w:hAnsi="Romana BT"/>
        <w:i/>
        <w:szCs w:val="18"/>
      </w:rPr>
    </w:pPr>
    <w:r>
      <w:rPr>
        <w:rFonts w:ascii="Tahoma" w:hAnsi="Tahoma"/>
        <w:i/>
        <w:sz w:val="18"/>
        <w:szCs w:val="18"/>
      </w:rPr>
      <w:t xml:space="preserve">Znak sprawy: </w:t>
    </w:r>
    <w:r w:rsidR="00113507">
      <w:rPr>
        <w:rFonts w:ascii="Tahoma" w:hAnsi="Tahoma"/>
        <w:i/>
        <w:sz w:val="18"/>
        <w:szCs w:val="18"/>
      </w:rPr>
      <w:t>7</w:t>
    </w:r>
    <w:r w:rsidRPr="00226680">
      <w:rPr>
        <w:rFonts w:ascii="Tahoma" w:hAnsi="Tahoma"/>
        <w:i/>
        <w:sz w:val="18"/>
        <w:szCs w:val="18"/>
      </w:rPr>
      <w:t>/ WOMP – ZCLiP /201</w:t>
    </w:r>
    <w:r w:rsidR="00533DD8">
      <w:rPr>
        <w:rFonts w:ascii="Tahoma" w:hAnsi="Tahoma"/>
        <w:i/>
        <w:sz w:val="18"/>
        <w:szCs w:val="18"/>
      </w:rPr>
      <w:t>9</w:t>
    </w:r>
    <w:r>
      <w:rPr>
        <w:rFonts w:ascii="Tahoma" w:hAnsi="Tahoma"/>
        <w:i/>
        <w:sz w:val="18"/>
        <w:szCs w:val="18"/>
      </w:rPr>
      <w:t xml:space="preserve">                                     </w:t>
    </w:r>
    <w:r>
      <w:rPr>
        <w:rFonts w:ascii="Romana BT" w:hAnsi="Romana BT"/>
        <w:i/>
        <w:szCs w:val="18"/>
      </w:rPr>
      <w:t xml:space="preserve"> Specyfikacja Istotnych Warunków Zamówienia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086158C"/>
    <w:multiLevelType w:val="hybridMultilevel"/>
    <w:tmpl w:val="8DD46A9C"/>
    <w:lvl w:ilvl="0" w:tplc="FAB6B5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13B39B7"/>
    <w:multiLevelType w:val="hybridMultilevel"/>
    <w:tmpl w:val="32B4A900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85AAA34">
      <w:start w:val="1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7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404992"/>
    <w:multiLevelType w:val="hybridMultilevel"/>
    <w:tmpl w:val="1DE078AA"/>
    <w:lvl w:ilvl="0" w:tplc="55D091A0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8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1C6857"/>
    <w:multiLevelType w:val="hybridMultilevel"/>
    <w:tmpl w:val="7C3A4A68"/>
    <w:lvl w:ilvl="0" w:tplc="D550EB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8AA73F5"/>
    <w:multiLevelType w:val="multilevel"/>
    <w:tmpl w:val="B56EF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87F57B3"/>
    <w:multiLevelType w:val="hybridMultilevel"/>
    <w:tmpl w:val="FE5A45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7D2374C"/>
    <w:multiLevelType w:val="hybridMultilevel"/>
    <w:tmpl w:val="4D6A4FA4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25AE2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4E00251"/>
    <w:multiLevelType w:val="hybridMultilevel"/>
    <w:tmpl w:val="3350CA2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3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8"/>
  </w:num>
  <w:num w:numId="2">
    <w:abstractNumId w:val="37"/>
  </w:num>
  <w:num w:numId="3">
    <w:abstractNumId w:val="2"/>
  </w:num>
  <w:num w:numId="4">
    <w:abstractNumId w:val="1"/>
  </w:num>
  <w:num w:numId="5">
    <w:abstractNumId w:val="0"/>
  </w:num>
  <w:num w:numId="6">
    <w:abstractNumId w:val="56"/>
  </w:num>
  <w:num w:numId="7">
    <w:abstractNumId w:val="9"/>
  </w:num>
  <w:num w:numId="8">
    <w:abstractNumId w:val="13"/>
  </w:num>
  <w:num w:numId="9">
    <w:abstractNumId w:val="11"/>
  </w:num>
  <w:num w:numId="10">
    <w:abstractNumId w:val="19"/>
  </w:num>
  <w:num w:numId="11">
    <w:abstractNumId w:val="30"/>
  </w:num>
  <w:num w:numId="12">
    <w:abstractNumId w:val="22"/>
  </w:num>
  <w:num w:numId="13">
    <w:abstractNumId w:val="15"/>
  </w:num>
  <w:num w:numId="14">
    <w:abstractNumId w:val="49"/>
  </w:num>
  <w:num w:numId="15">
    <w:abstractNumId w:val="64"/>
  </w:num>
  <w:num w:numId="16">
    <w:abstractNumId w:val="23"/>
  </w:num>
  <w:num w:numId="17">
    <w:abstractNumId w:val="33"/>
  </w:num>
  <w:num w:numId="18">
    <w:abstractNumId w:val="24"/>
  </w:num>
  <w:num w:numId="19">
    <w:abstractNumId w:val="10"/>
  </w:num>
  <w:num w:numId="20">
    <w:abstractNumId w:val="29"/>
  </w:num>
  <w:num w:numId="21">
    <w:abstractNumId w:val="55"/>
  </w:num>
  <w:num w:numId="22">
    <w:abstractNumId w:val="53"/>
  </w:num>
  <w:num w:numId="23">
    <w:abstractNumId w:val="48"/>
  </w:num>
  <w:num w:numId="24">
    <w:abstractNumId w:val="40"/>
  </w:num>
  <w:num w:numId="25">
    <w:abstractNumId w:val="43"/>
  </w:num>
  <w:num w:numId="26">
    <w:abstractNumId w:val="7"/>
  </w:num>
  <w:num w:numId="27">
    <w:abstractNumId w:val="51"/>
  </w:num>
  <w:num w:numId="28">
    <w:abstractNumId w:val="18"/>
  </w:num>
  <w:num w:numId="29">
    <w:abstractNumId w:val="26"/>
  </w:num>
  <w:num w:numId="30">
    <w:abstractNumId w:val="17"/>
  </w:num>
  <w:num w:numId="31">
    <w:abstractNumId w:val="34"/>
  </w:num>
  <w:num w:numId="32">
    <w:abstractNumId w:val="25"/>
  </w:num>
  <w:num w:numId="33">
    <w:abstractNumId w:val="14"/>
  </w:num>
  <w:num w:numId="34">
    <w:abstractNumId w:val="52"/>
  </w:num>
  <w:num w:numId="35">
    <w:abstractNumId w:val="62"/>
  </w:num>
  <w:num w:numId="36">
    <w:abstractNumId w:val="31"/>
  </w:num>
  <w:num w:numId="37">
    <w:abstractNumId w:val="45"/>
  </w:num>
  <w:num w:numId="38">
    <w:abstractNumId w:val="57"/>
  </w:num>
  <w:num w:numId="39">
    <w:abstractNumId w:val="54"/>
  </w:num>
  <w:num w:numId="40">
    <w:abstractNumId w:val="63"/>
  </w:num>
  <w:num w:numId="41">
    <w:abstractNumId w:val="38"/>
  </w:num>
  <w:num w:numId="42">
    <w:abstractNumId w:val="46"/>
  </w:num>
  <w:num w:numId="43">
    <w:abstractNumId w:val="28"/>
  </w:num>
  <w:num w:numId="44">
    <w:abstractNumId w:val="16"/>
  </w:num>
  <w:num w:numId="45">
    <w:abstractNumId w:val="20"/>
  </w:num>
  <w:num w:numId="46">
    <w:abstractNumId w:val="44"/>
  </w:num>
  <w:num w:numId="47">
    <w:abstractNumId w:val="35"/>
  </w:num>
  <w:num w:numId="48">
    <w:abstractNumId w:val="32"/>
  </w:num>
  <w:num w:numId="49">
    <w:abstractNumId w:val="60"/>
  </w:num>
  <w:num w:numId="50">
    <w:abstractNumId w:val="39"/>
  </w:num>
  <w:num w:numId="51">
    <w:abstractNumId w:val="41"/>
  </w:num>
  <w:num w:numId="52">
    <w:abstractNumId w:val="61"/>
  </w:num>
  <w:num w:numId="53">
    <w:abstractNumId w:val="42"/>
  </w:num>
  <w:num w:numId="54">
    <w:abstractNumId w:val="50"/>
    <w:lvlOverride w:ilvl="0">
      <w:startOverride w:val="1"/>
    </w:lvlOverride>
  </w:num>
  <w:num w:numId="55">
    <w:abstractNumId w:val="36"/>
    <w:lvlOverride w:ilvl="0">
      <w:startOverride w:val="1"/>
    </w:lvlOverride>
  </w:num>
  <w:num w:numId="56">
    <w:abstractNumId w:val="50"/>
  </w:num>
  <w:num w:numId="57">
    <w:abstractNumId w:val="36"/>
  </w:num>
  <w:num w:numId="58">
    <w:abstractNumId w:val="21"/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2"/>
  </w:num>
  <w:num w:numId="61">
    <w:abstractNumId w:val="27"/>
  </w:num>
  <w:num w:numId="62">
    <w:abstractNumId w:val="47"/>
  </w:num>
  <w:num w:numId="63">
    <w:abstractNumId w:val="59"/>
  </w:num>
  <w:numIdMacAtCleanup w:val="5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. Potocka - Korejwo">
    <w15:presenceInfo w15:providerId="None" w15:userId="K. Potocka - Korejw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67179"/>
    <w:rsid w:val="000731B6"/>
    <w:rsid w:val="00080477"/>
    <w:rsid w:val="000975B9"/>
    <w:rsid w:val="000A4D1B"/>
    <w:rsid w:val="000A68A0"/>
    <w:rsid w:val="000B2CEF"/>
    <w:rsid w:val="000B3D42"/>
    <w:rsid w:val="000B72AC"/>
    <w:rsid w:val="000C405E"/>
    <w:rsid w:val="000E6BF2"/>
    <w:rsid w:val="000E6D8E"/>
    <w:rsid w:val="001105C8"/>
    <w:rsid w:val="00113507"/>
    <w:rsid w:val="00114821"/>
    <w:rsid w:val="00132DC3"/>
    <w:rsid w:val="00154C20"/>
    <w:rsid w:val="00186510"/>
    <w:rsid w:val="001A4A9D"/>
    <w:rsid w:val="001D58BB"/>
    <w:rsid w:val="001E3EB9"/>
    <w:rsid w:val="001E6C7C"/>
    <w:rsid w:val="001F2392"/>
    <w:rsid w:val="001F508F"/>
    <w:rsid w:val="00214105"/>
    <w:rsid w:val="0022320E"/>
    <w:rsid w:val="002264B1"/>
    <w:rsid w:val="00226680"/>
    <w:rsid w:val="00226C84"/>
    <w:rsid w:val="00232CFE"/>
    <w:rsid w:val="00236A18"/>
    <w:rsid w:val="00242D59"/>
    <w:rsid w:val="00250819"/>
    <w:rsid w:val="002559A2"/>
    <w:rsid w:val="0025691C"/>
    <w:rsid w:val="0026701E"/>
    <w:rsid w:val="002967F6"/>
    <w:rsid w:val="002A41F1"/>
    <w:rsid w:val="002A4838"/>
    <w:rsid w:val="002A77C1"/>
    <w:rsid w:val="002B7AFF"/>
    <w:rsid w:val="002C1CF6"/>
    <w:rsid w:val="002D29D2"/>
    <w:rsid w:val="002F7A85"/>
    <w:rsid w:val="00302547"/>
    <w:rsid w:val="0031362D"/>
    <w:rsid w:val="00321580"/>
    <w:rsid w:val="00322343"/>
    <w:rsid w:val="00324236"/>
    <w:rsid w:val="00325EF8"/>
    <w:rsid w:val="0032664F"/>
    <w:rsid w:val="0035098C"/>
    <w:rsid w:val="00361214"/>
    <w:rsid w:val="00361236"/>
    <w:rsid w:val="00361904"/>
    <w:rsid w:val="00366211"/>
    <w:rsid w:val="0039498F"/>
    <w:rsid w:val="003A25F0"/>
    <w:rsid w:val="003A3CB2"/>
    <w:rsid w:val="003B0495"/>
    <w:rsid w:val="003B54A7"/>
    <w:rsid w:val="004028DA"/>
    <w:rsid w:val="00404D7B"/>
    <w:rsid w:val="0040790B"/>
    <w:rsid w:val="00427453"/>
    <w:rsid w:val="00430583"/>
    <w:rsid w:val="00444056"/>
    <w:rsid w:val="0044512B"/>
    <w:rsid w:val="0045589E"/>
    <w:rsid w:val="00470783"/>
    <w:rsid w:val="00477C66"/>
    <w:rsid w:val="004904F7"/>
    <w:rsid w:val="00491F35"/>
    <w:rsid w:val="004A4535"/>
    <w:rsid w:val="004B5015"/>
    <w:rsid w:val="004C33E9"/>
    <w:rsid w:val="004E1383"/>
    <w:rsid w:val="004F47BD"/>
    <w:rsid w:val="004F7CEE"/>
    <w:rsid w:val="005130E7"/>
    <w:rsid w:val="00521A34"/>
    <w:rsid w:val="00523A86"/>
    <w:rsid w:val="00531F43"/>
    <w:rsid w:val="00532F11"/>
    <w:rsid w:val="00533DD8"/>
    <w:rsid w:val="00552FBA"/>
    <w:rsid w:val="00586B86"/>
    <w:rsid w:val="005A1649"/>
    <w:rsid w:val="005B1415"/>
    <w:rsid w:val="005B4DA0"/>
    <w:rsid w:val="005C14F1"/>
    <w:rsid w:val="005C215B"/>
    <w:rsid w:val="005C495C"/>
    <w:rsid w:val="005D5FF2"/>
    <w:rsid w:val="005D6196"/>
    <w:rsid w:val="005E3059"/>
    <w:rsid w:val="005F019E"/>
    <w:rsid w:val="005F34B9"/>
    <w:rsid w:val="006049EB"/>
    <w:rsid w:val="006259DD"/>
    <w:rsid w:val="00627978"/>
    <w:rsid w:val="0064476E"/>
    <w:rsid w:val="00647DC8"/>
    <w:rsid w:val="00672733"/>
    <w:rsid w:val="0068399D"/>
    <w:rsid w:val="006875A9"/>
    <w:rsid w:val="00694CE4"/>
    <w:rsid w:val="00694D31"/>
    <w:rsid w:val="006B155B"/>
    <w:rsid w:val="006C68E9"/>
    <w:rsid w:val="006D0F60"/>
    <w:rsid w:val="00701C68"/>
    <w:rsid w:val="0070207B"/>
    <w:rsid w:val="00711231"/>
    <w:rsid w:val="00736530"/>
    <w:rsid w:val="00737FBF"/>
    <w:rsid w:val="00747C99"/>
    <w:rsid w:val="00752D38"/>
    <w:rsid w:val="007568AF"/>
    <w:rsid w:val="00762735"/>
    <w:rsid w:val="00772FF3"/>
    <w:rsid w:val="007A4E10"/>
    <w:rsid w:val="007B42B1"/>
    <w:rsid w:val="007B5A41"/>
    <w:rsid w:val="007B6766"/>
    <w:rsid w:val="007C6805"/>
    <w:rsid w:val="007D521C"/>
    <w:rsid w:val="007D5A18"/>
    <w:rsid w:val="007D72E0"/>
    <w:rsid w:val="007E0765"/>
    <w:rsid w:val="00817224"/>
    <w:rsid w:val="00825AB2"/>
    <w:rsid w:val="008334E3"/>
    <w:rsid w:val="00843AAB"/>
    <w:rsid w:val="00844E3D"/>
    <w:rsid w:val="00852626"/>
    <w:rsid w:val="00867401"/>
    <w:rsid w:val="008846A9"/>
    <w:rsid w:val="00892042"/>
    <w:rsid w:val="0089511D"/>
    <w:rsid w:val="008E4DB2"/>
    <w:rsid w:val="008F25D4"/>
    <w:rsid w:val="008F2F05"/>
    <w:rsid w:val="008F52FF"/>
    <w:rsid w:val="009008F0"/>
    <w:rsid w:val="00906A3A"/>
    <w:rsid w:val="00912663"/>
    <w:rsid w:val="00913F7D"/>
    <w:rsid w:val="009435E2"/>
    <w:rsid w:val="00990BB0"/>
    <w:rsid w:val="009A534D"/>
    <w:rsid w:val="009B2BE1"/>
    <w:rsid w:val="009B7B93"/>
    <w:rsid w:val="00A15A7C"/>
    <w:rsid w:val="00A16517"/>
    <w:rsid w:val="00A34889"/>
    <w:rsid w:val="00A432A8"/>
    <w:rsid w:val="00A47DFF"/>
    <w:rsid w:val="00A53F25"/>
    <w:rsid w:val="00A5463B"/>
    <w:rsid w:val="00A611A1"/>
    <w:rsid w:val="00A65011"/>
    <w:rsid w:val="00A804CC"/>
    <w:rsid w:val="00A93B09"/>
    <w:rsid w:val="00A940CA"/>
    <w:rsid w:val="00A96669"/>
    <w:rsid w:val="00AA1FF0"/>
    <w:rsid w:val="00AA680A"/>
    <w:rsid w:val="00AB6700"/>
    <w:rsid w:val="00AE5EEB"/>
    <w:rsid w:val="00AE6FDB"/>
    <w:rsid w:val="00B011C3"/>
    <w:rsid w:val="00B2217B"/>
    <w:rsid w:val="00B44E07"/>
    <w:rsid w:val="00B517DD"/>
    <w:rsid w:val="00B538B4"/>
    <w:rsid w:val="00B53996"/>
    <w:rsid w:val="00B72F71"/>
    <w:rsid w:val="00B73E22"/>
    <w:rsid w:val="00B94DE0"/>
    <w:rsid w:val="00B97E4A"/>
    <w:rsid w:val="00BC47F3"/>
    <w:rsid w:val="00BD11A4"/>
    <w:rsid w:val="00BD2D1D"/>
    <w:rsid w:val="00BD531A"/>
    <w:rsid w:val="00BD5D76"/>
    <w:rsid w:val="00BD7A3C"/>
    <w:rsid w:val="00BE4205"/>
    <w:rsid w:val="00BE7382"/>
    <w:rsid w:val="00BF7571"/>
    <w:rsid w:val="00C01278"/>
    <w:rsid w:val="00C02ED7"/>
    <w:rsid w:val="00C15F45"/>
    <w:rsid w:val="00C238DB"/>
    <w:rsid w:val="00C32969"/>
    <w:rsid w:val="00C403C1"/>
    <w:rsid w:val="00C52853"/>
    <w:rsid w:val="00C5315F"/>
    <w:rsid w:val="00C57950"/>
    <w:rsid w:val="00C67AD5"/>
    <w:rsid w:val="00C76A2C"/>
    <w:rsid w:val="00C83E8E"/>
    <w:rsid w:val="00CB72B9"/>
    <w:rsid w:val="00CC3070"/>
    <w:rsid w:val="00CD2845"/>
    <w:rsid w:val="00CE29EF"/>
    <w:rsid w:val="00CE44C8"/>
    <w:rsid w:val="00D02121"/>
    <w:rsid w:val="00D05F80"/>
    <w:rsid w:val="00D07418"/>
    <w:rsid w:val="00D10717"/>
    <w:rsid w:val="00D51FA5"/>
    <w:rsid w:val="00D52045"/>
    <w:rsid w:val="00D52704"/>
    <w:rsid w:val="00D542D0"/>
    <w:rsid w:val="00D54CB9"/>
    <w:rsid w:val="00D60108"/>
    <w:rsid w:val="00D66C61"/>
    <w:rsid w:val="00DA6236"/>
    <w:rsid w:val="00DB18B0"/>
    <w:rsid w:val="00DB7C44"/>
    <w:rsid w:val="00DC29E0"/>
    <w:rsid w:val="00DC41EC"/>
    <w:rsid w:val="00DC4542"/>
    <w:rsid w:val="00DC6408"/>
    <w:rsid w:val="00DE2011"/>
    <w:rsid w:val="00DE7CB3"/>
    <w:rsid w:val="00DF3869"/>
    <w:rsid w:val="00E075E0"/>
    <w:rsid w:val="00E14C83"/>
    <w:rsid w:val="00E23EB0"/>
    <w:rsid w:val="00E37F70"/>
    <w:rsid w:val="00E52C3B"/>
    <w:rsid w:val="00E61F52"/>
    <w:rsid w:val="00E81FED"/>
    <w:rsid w:val="00EC0F94"/>
    <w:rsid w:val="00EC24BA"/>
    <w:rsid w:val="00EC5886"/>
    <w:rsid w:val="00ED51D2"/>
    <w:rsid w:val="00EE1276"/>
    <w:rsid w:val="00EF4D12"/>
    <w:rsid w:val="00EF5562"/>
    <w:rsid w:val="00F016F4"/>
    <w:rsid w:val="00F171C1"/>
    <w:rsid w:val="00F239EE"/>
    <w:rsid w:val="00F30409"/>
    <w:rsid w:val="00F32849"/>
    <w:rsid w:val="00F35C4C"/>
    <w:rsid w:val="00F525A5"/>
    <w:rsid w:val="00F57F9F"/>
    <w:rsid w:val="00F62534"/>
    <w:rsid w:val="00F66053"/>
    <w:rsid w:val="00F71987"/>
    <w:rsid w:val="00F75570"/>
    <w:rsid w:val="00F7689B"/>
    <w:rsid w:val="00F90BE8"/>
    <w:rsid w:val="00FA3314"/>
    <w:rsid w:val="00FA3840"/>
    <w:rsid w:val="00FA574C"/>
    <w:rsid w:val="00FB05DF"/>
    <w:rsid w:val="00FB7D99"/>
    <w:rsid w:val="00FC2B13"/>
    <w:rsid w:val="00FC5DA2"/>
    <w:rsid w:val="00FD1755"/>
    <w:rsid w:val="00FF09BE"/>
    <w:rsid w:val="00FF4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Nagwek20">
    <w:name w:val="Nagłówek2"/>
    <w:basedOn w:val="Normalny"/>
    <w:next w:val="Tekstpodstawowy"/>
    <w:rsid w:val="00C403C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strony">
    <w:name w:val="Nagłówek strony"/>
    <w:basedOn w:val="Normalny"/>
    <w:rsid w:val="00C403C1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B1E32-2BC9-4E43-9A36-A71A3B3D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1375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Czaban</dc:creator>
  <cp:lastModifiedBy>Małgorzata Bielecka</cp:lastModifiedBy>
  <cp:revision>23</cp:revision>
  <cp:lastPrinted>2017-03-13T13:29:00Z</cp:lastPrinted>
  <dcterms:created xsi:type="dcterms:W3CDTF">2017-03-09T07:53:00Z</dcterms:created>
  <dcterms:modified xsi:type="dcterms:W3CDTF">2019-05-16T16:06:00Z</dcterms:modified>
</cp:coreProperties>
</file>